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7AFC6" w14:textId="7F5C44BF" w:rsidR="00A12E4A" w:rsidRPr="009E7772" w:rsidRDefault="00A12E4A" w:rsidP="00116961">
      <w:pPr>
        <w:pStyle w:val="Tytu"/>
        <w:spacing w:line="276" w:lineRule="auto"/>
        <w:rPr>
          <w:rFonts w:ascii="Arial" w:hAnsi="Arial" w:cs="Arial"/>
          <w:b/>
          <w:bCs/>
          <w:sz w:val="24"/>
          <w:szCs w:val="24"/>
        </w:rPr>
      </w:pPr>
      <w:r w:rsidRPr="009E7772">
        <w:rPr>
          <w:rFonts w:ascii="Arial" w:hAnsi="Arial" w:cs="Arial"/>
          <w:b/>
          <w:bCs/>
          <w:sz w:val="24"/>
          <w:szCs w:val="24"/>
        </w:rPr>
        <w:t>Kryteria wyboru projektów</w:t>
      </w:r>
      <w:r w:rsidR="00DB4BE5" w:rsidRPr="009E7772">
        <w:rPr>
          <w:rFonts w:ascii="Arial" w:hAnsi="Arial" w:cs="Arial"/>
          <w:b/>
          <w:bCs/>
          <w:sz w:val="24"/>
          <w:szCs w:val="24"/>
        </w:rPr>
        <w:tab/>
      </w:r>
    </w:p>
    <w:p w14:paraId="2EBEFCE6" w14:textId="77777777" w:rsidR="00A12E4A"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Priorytet</w:t>
      </w:r>
      <w:r w:rsidRPr="009E7772">
        <w:rPr>
          <w:rFonts w:ascii="Arial" w:hAnsi="Arial" w:cs="Arial"/>
          <w:sz w:val="24"/>
          <w:szCs w:val="24"/>
        </w:rPr>
        <w:t xml:space="preserve"> </w:t>
      </w:r>
      <w:r w:rsidRPr="009E7772">
        <w:rPr>
          <w:rFonts w:ascii="Arial" w:hAnsi="Arial" w:cs="Arial"/>
          <w:b/>
          <w:bCs/>
          <w:sz w:val="24"/>
          <w:szCs w:val="24"/>
        </w:rPr>
        <w:t>2.</w:t>
      </w:r>
      <w:r w:rsidRPr="009E7772">
        <w:rPr>
          <w:rFonts w:ascii="Arial" w:hAnsi="Arial" w:cs="Arial"/>
          <w:sz w:val="24"/>
          <w:szCs w:val="24"/>
        </w:rPr>
        <w:t xml:space="preserve"> Fundusze Europejskie dla czystej energii i ochrony zasobów środowiska regionu</w:t>
      </w:r>
    </w:p>
    <w:p w14:paraId="6FF8BF58" w14:textId="674A03B4" w:rsidR="00A12E4A"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Cel szczegółowy 2 i</w:t>
      </w:r>
      <w:r w:rsidR="00B147D6" w:rsidRPr="009E7772">
        <w:rPr>
          <w:rFonts w:ascii="Arial" w:hAnsi="Arial" w:cs="Arial"/>
          <w:b/>
          <w:bCs/>
          <w:sz w:val="24"/>
          <w:szCs w:val="24"/>
        </w:rPr>
        <w:t>v</w:t>
      </w:r>
      <w:r w:rsidRPr="009E7772">
        <w:rPr>
          <w:rFonts w:ascii="Arial" w:hAnsi="Arial" w:cs="Arial"/>
          <w:b/>
          <w:bCs/>
          <w:sz w:val="24"/>
          <w:szCs w:val="24"/>
        </w:rPr>
        <w:t>.</w:t>
      </w:r>
      <w:r w:rsidRPr="009E7772">
        <w:rPr>
          <w:rFonts w:ascii="Arial" w:hAnsi="Arial" w:cs="Arial"/>
          <w:sz w:val="24"/>
          <w:szCs w:val="24"/>
        </w:rPr>
        <w:t xml:space="preserve"> </w:t>
      </w:r>
      <w:bookmarkStart w:id="0" w:name="_Hlk180740764"/>
      <w:r w:rsidR="00B147D6" w:rsidRPr="009E7772">
        <w:rPr>
          <w:rFonts w:ascii="Arial" w:hAnsi="Arial" w:cs="Arial"/>
          <w:sz w:val="24"/>
          <w:szCs w:val="24"/>
        </w:rPr>
        <w:t xml:space="preserve">Wspieranie przystosowania się do zmian klimatu i zapobiegania ryzyku związanemu z klęskami żywiołowymi </w:t>
      </w:r>
      <w:r w:rsidR="00EC1C3C" w:rsidRPr="009E7772">
        <w:rPr>
          <w:rFonts w:ascii="Arial" w:hAnsi="Arial" w:cs="Arial"/>
          <w:sz w:val="24"/>
          <w:szCs w:val="24"/>
        </w:rPr>
        <w:br/>
      </w:r>
      <w:r w:rsidR="00B147D6" w:rsidRPr="009E7772">
        <w:rPr>
          <w:rFonts w:ascii="Arial" w:hAnsi="Arial" w:cs="Arial"/>
          <w:sz w:val="24"/>
          <w:szCs w:val="24"/>
        </w:rPr>
        <w:t>i katastrofami, a także odporności, z uwzględnieniem podejścia ekosystemowego</w:t>
      </w:r>
      <w:bookmarkEnd w:id="0"/>
    </w:p>
    <w:p w14:paraId="661021EE" w14:textId="72BB909A" w:rsidR="00F618CD" w:rsidRPr="009E7772" w:rsidRDefault="00A12E4A" w:rsidP="00116961">
      <w:pPr>
        <w:pStyle w:val="Podtytu"/>
        <w:rPr>
          <w:rFonts w:ascii="Arial" w:hAnsi="Arial" w:cs="Arial"/>
          <w:b/>
          <w:bCs/>
          <w:color w:val="auto"/>
          <w:spacing w:val="0"/>
          <w:sz w:val="24"/>
          <w:szCs w:val="24"/>
        </w:rPr>
      </w:pPr>
      <w:r w:rsidRPr="009E7772">
        <w:rPr>
          <w:rFonts w:ascii="Arial" w:hAnsi="Arial" w:cs="Arial"/>
          <w:b/>
          <w:bCs/>
          <w:color w:val="auto"/>
          <w:spacing w:val="0"/>
          <w:sz w:val="24"/>
          <w:szCs w:val="24"/>
        </w:rPr>
        <w:t>Działanie 2.</w:t>
      </w:r>
      <w:r w:rsidR="00833768" w:rsidRPr="009E7772">
        <w:rPr>
          <w:rFonts w:ascii="Arial" w:hAnsi="Arial" w:cs="Arial"/>
          <w:b/>
          <w:bCs/>
          <w:color w:val="auto"/>
          <w:spacing w:val="0"/>
          <w:sz w:val="24"/>
          <w:szCs w:val="24"/>
        </w:rPr>
        <w:t>7</w:t>
      </w:r>
      <w:r w:rsidRPr="009E7772">
        <w:rPr>
          <w:rFonts w:ascii="Arial" w:hAnsi="Arial" w:cs="Arial"/>
          <w:b/>
          <w:bCs/>
          <w:color w:val="auto"/>
          <w:spacing w:val="0"/>
          <w:sz w:val="24"/>
          <w:szCs w:val="24"/>
        </w:rPr>
        <w:t xml:space="preserve"> </w:t>
      </w:r>
      <w:r w:rsidR="00B147D6" w:rsidRPr="009E7772">
        <w:rPr>
          <w:rFonts w:ascii="Arial" w:hAnsi="Arial" w:cs="Arial"/>
          <w:b/>
          <w:bCs/>
          <w:color w:val="auto"/>
          <w:spacing w:val="0"/>
          <w:sz w:val="24"/>
          <w:szCs w:val="24"/>
        </w:rPr>
        <w:t xml:space="preserve">Adaptacja do zmian klimatu w miastach </w:t>
      </w:r>
      <w:r w:rsidR="00F618CD" w:rsidRPr="009E7772">
        <w:rPr>
          <w:rFonts w:ascii="Arial" w:hAnsi="Arial" w:cs="Arial"/>
          <w:b/>
          <w:bCs/>
          <w:color w:val="auto"/>
          <w:spacing w:val="0"/>
          <w:sz w:val="24"/>
          <w:szCs w:val="24"/>
        </w:rPr>
        <w:t>ZITy regionalne</w:t>
      </w:r>
    </w:p>
    <w:p w14:paraId="0B9E706A" w14:textId="77777777" w:rsidR="002B64E1" w:rsidRPr="009E7772" w:rsidRDefault="00A12E4A" w:rsidP="00116961">
      <w:pPr>
        <w:spacing w:before="100" w:beforeAutospacing="1" w:after="100" w:afterAutospacing="1"/>
        <w:rPr>
          <w:rFonts w:ascii="Arial" w:hAnsi="Arial" w:cs="Arial"/>
          <w:sz w:val="24"/>
          <w:szCs w:val="24"/>
        </w:rPr>
      </w:pPr>
      <w:r w:rsidRPr="009E7772">
        <w:rPr>
          <w:rFonts w:ascii="Arial" w:hAnsi="Arial" w:cs="Arial"/>
          <w:b/>
          <w:bCs/>
          <w:sz w:val="24"/>
          <w:szCs w:val="24"/>
        </w:rPr>
        <w:t>Sposób wyboru projektów:</w:t>
      </w:r>
      <w:r w:rsidRPr="009E7772">
        <w:rPr>
          <w:rFonts w:ascii="Arial" w:hAnsi="Arial" w:cs="Arial"/>
          <w:sz w:val="24"/>
          <w:szCs w:val="24"/>
        </w:rPr>
        <w:t xml:space="preserve"> konkurencyjny</w:t>
      </w:r>
    </w:p>
    <w:p w14:paraId="20E29F3A" w14:textId="77D1D508" w:rsidR="00B147D6" w:rsidRPr="009E7772" w:rsidRDefault="00B147D6" w:rsidP="00116961">
      <w:pPr>
        <w:spacing w:after="100" w:afterAutospacing="1"/>
        <w:rPr>
          <w:rFonts w:ascii="Arial" w:hAnsi="Arial" w:cs="Arial"/>
          <w:sz w:val="24"/>
          <w:szCs w:val="24"/>
        </w:rPr>
      </w:pPr>
      <w:r w:rsidRPr="009E7772">
        <w:rPr>
          <w:rFonts w:ascii="Arial" w:hAnsi="Arial" w:cs="Arial"/>
          <w:sz w:val="24"/>
          <w:szCs w:val="24"/>
        </w:rPr>
        <w:t>Nabór realizowany w ramach polityki terytorialnej.</w:t>
      </w:r>
    </w:p>
    <w:p w14:paraId="0F4D9390" w14:textId="2F0F0D83" w:rsidR="009559DC" w:rsidRPr="009E7772" w:rsidRDefault="00B147D6" w:rsidP="00116961">
      <w:pPr>
        <w:spacing w:before="120" w:after="100" w:afterAutospacing="1"/>
        <w:rPr>
          <w:rFonts w:ascii="Arial" w:hAnsi="Arial" w:cs="Arial"/>
          <w:sz w:val="24"/>
          <w:szCs w:val="24"/>
        </w:rPr>
      </w:pPr>
      <w:r w:rsidRPr="009E7772">
        <w:rPr>
          <w:rFonts w:ascii="Arial" w:eastAsia="Times New Roman" w:hAnsi="Arial" w:cs="Arial"/>
          <w:color w:val="000000"/>
          <w:sz w:val="24"/>
          <w:szCs w:val="24"/>
          <w:lang w:eastAsia="pl-PL"/>
        </w:rPr>
        <w:t xml:space="preserve">Nabór jest skierowany do następujących podmiotów </w:t>
      </w:r>
      <w:r w:rsidR="00F618CD" w:rsidRPr="009E7772">
        <w:rPr>
          <w:rFonts w:ascii="Arial" w:eastAsia="Times New Roman" w:hAnsi="Arial" w:cs="Arial"/>
          <w:color w:val="000000"/>
          <w:sz w:val="24"/>
          <w:szCs w:val="24"/>
          <w:lang w:eastAsia="pl-PL"/>
        </w:rPr>
        <w:t>w ramach ZIT regionalnych</w:t>
      </w:r>
      <w:r w:rsidRPr="009E7772">
        <w:rPr>
          <w:rFonts w:ascii="Arial" w:eastAsia="Times New Roman" w:hAnsi="Arial" w:cs="Arial"/>
          <w:color w:val="000000"/>
          <w:sz w:val="24"/>
          <w:szCs w:val="24"/>
          <w:lang w:eastAsia="pl-PL"/>
        </w:rPr>
        <w:t>: jednostek samorządu terytorialnego, spółdzielni mieszkaniowych, wspólnot mieszkaniowych, towarzystw budownictwa społecznego, organizacji pozarządowych</w:t>
      </w:r>
      <w:r w:rsidR="003967B6" w:rsidRPr="009E7772">
        <w:rPr>
          <w:rFonts w:ascii="Arial" w:eastAsia="Times New Roman" w:hAnsi="Arial" w:cs="Arial"/>
          <w:color w:val="000000"/>
          <w:sz w:val="24"/>
          <w:szCs w:val="24"/>
          <w:lang w:eastAsia="pl-PL"/>
        </w:rPr>
        <w:t xml:space="preserve">, </w:t>
      </w:r>
      <w:r w:rsidR="003967B6" w:rsidRPr="009E7772">
        <w:rPr>
          <w:rFonts w:ascii="Arial" w:eastAsia="Times New Roman" w:hAnsi="Arial" w:cs="Arial"/>
          <w:sz w:val="24"/>
          <w:szCs w:val="24"/>
          <w:lang w:eastAsia="pl-PL"/>
        </w:rPr>
        <w:t>uczelni,</w:t>
      </w:r>
      <w:r w:rsidR="003F77AC" w:rsidRPr="009E7772">
        <w:rPr>
          <w:rFonts w:ascii="Arial" w:eastAsia="Times New Roman" w:hAnsi="Arial" w:cs="Arial"/>
          <w:sz w:val="24"/>
          <w:szCs w:val="24"/>
          <w:lang w:eastAsia="pl-PL"/>
        </w:rPr>
        <w:t xml:space="preserve"> </w:t>
      </w:r>
      <w:r w:rsidR="004A5EDA" w:rsidRPr="009E7772">
        <w:rPr>
          <w:rFonts w:ascii="Arial" w:eastAsia="Times New Roman" w:hAnsi="Arial" w:cs="Arial"/>
          <w:sz w:val="24"/>
          <w:szCs w:val="24"/>
          <w:lang w:eastAsia="pl-PL"/>
        </w:rPr>
        <w:t xml:space="preserve">instytucji kultury, </w:t>
      </w:r>
      <w:r w:rsidR="003967B6" w:rsidRPr="009E7772">
        <w:rPr>
          <w:rFonts w:ascii="Arial" w:eastAsia="Times New Roman" w:hAnsi="Arial" w:cs="Arial"/>
          <w:sz w:val="24"/>
          <w:szCs w:val="24"/>
          <w:lang w:eastAsia="pl-PL"/>
        </w:rPr>
        <w:t>przedsiębiorstw,</w:t>
      </w:r>
      <w:r w:rsidR="005D6A91" w:rsidRPr="009E7772">
        <w:rPr>
          <w:rFonts w:ascii="Arial" w:eastAsia="Times New Roman" w:hAnsi="Arial" w:cs="Arial"/>
          <w:color w:val="000000"/>
          <w:sz w:val="24"/>
          <w:szCs w:val="24"/>
          <w:lang w:eastAsia="pl-PL"/>
        </w:rPr>
        <w:t xml:space="preserve"> jednostek organizacyjnych działających w imieniu jednostek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państwowych jednostek organizacyjnych (wyłącznie w ramach partnerstwa z jednostką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państwowych osób prawnych (wyłącznie w</w:t>
      </w:r>
      <w:r w:rsidR="003F77AC" w:rsidRPr="009E7772">
        <w:rPr>
          <w:rFonts w:ascii="Arial" w:hAnsi="Arial" w:cs="Arial"/>
          <w:sz w:val="24"/>
          <w:szCs w:val="24"/>
        </w:rPr>
        <w:t> </w:t>
      </w:r>
      <w:r w:rsidR="003967B6" w:rsidRPr="009E7772">
        <w:rPr>
          <w:rFonts w:ascii="Arial" w:hAnsi="Arial" w:cs="Arial"/>
          <w:sz w:val="24"/>
          <w:szCs w:val="24"/>
        </w:rPr>
        <w:t>ramach partnerstwa z jednostką samorządu terytorialnego),</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kościołów i związków wyznaniowych,</w:t>
      </w:r>
      <w:r w:rsidR="003967B6" w:rsidRPr="009E7772">
        <w:rPr>
          <w:rFonts w:ascii="Arial" w:eastAsia="Times New Roman" w:hAnsi="Arial" w:cs="Arial"/>
          <w:color w:val="000000"/>
          <w:sz w:val="24"/>
          <w:szCs w:val="24"/>
          <w:lang w:eastAsia="pl-PL"/>
        </w:rPr>
        <w:t xml:space="preserve"> </w:t>
      </w:r>
      <w:r w:rsidR="003967B6" w:rsidRPr="009E7772">
        <w:rPr>
          <w:rFonts w:ascii="Arial" w:eastAsia="Times New Roman" w:hAnsi="Arial" w:cs="Arial"/>
          <w:sz w:val="24"/>
          <w:szCs w:val="24"/>
        </w:rPr>
        <w:t>spółek wodnych,</w:t>
      </w:r>
      <w:r w:rsidR="003967B6" w:rsidRPr="009E7772">
        <w:rPr>
          <w:rFonts w:ascii="Arial" w:eastAsia="Times New Roman" w:hAnsi="Arial" w:cs="Arial"/>
          <w:color w:val="000000"/>
          <w:sz w:val="24"/>
          <w:szCs w:val="24"/>
          <w:lang w:eastAsia="pl-PL"/>
        </w:rPr>
        <w:t xml:space="preserve"> </w:t>
      </w:r>
      <w:r w:rsidR="003967B6" w:rsidRPr="009E7772">
        <w:rPr>
          <w:rFonts w:ascii="Arial" w:hAnsi="Arial" w:cs="Arial"/>
          <w:sz w:val="24"/>
          <w:szCs w:val="24"/>
        </w:rPr>
        <w:t>partnerów prywatnych we współpracy z podmiotem publicznym w przypadku projektów realizowanych w formule partnerstwa publiczno-prywatnego</w:t>
      </w:r>
      <w:r w:rsidR="003967B6" w:rsidRPr="009E7772">
        <w:rPr>
          <w:rFonts w:ascii="Arial" w:eastAsia="Times New Roman" w:hAnsi="Arial" w:cs="Arial"/>
          <w:sz w:val="24"/>
          <w:szCs w:val="24"/>
          <w:lang w:eastAsia="pl-PL"/>
        </w:rPr>
        <w:t>.</w:t>
      </w:r>
    </w:p>
    <w:p w14:paraId="6F24EE5A" w14:textId="5A97DEDC" w:rsidR="00FA24A9" w:rsidRPr="009E7772" w:rsidRDefault="00FA24A9" w:rsidP="00116961">
      <w:pPr>
        <w:spacing w:before="240" w:after="0"/>
        <w:rPr>
          <w:rFonts w:ascii="Arial" w:eastAsia="Times New Roman" w:hAnsi="Arial" w:cs="Arial"/>
          <w:sz w:val="24"/>
          <w:szCs w:val="24"/>
          <w:lang w:eastAsia="pl-PL"/>
        </w:rPr>
      </w:pPr>
      <w:r w:rsidRPr="009E7772">
        <w:rPr>
          <w:rFonts w:ascii="Arial" w:hAnsi="Arial" w:cs="Arial"/>
          <w:sz w:val="24"/>
          <w:szCs w:val="24"/>
        </w:rPr>
        <w:t>Zakres wsparcia to:</w:t>
      </w:r>
    </w:p>
    <w:p w14:paraId="1289BD4B" w14:textId="380961B5" w:rsidR="00CD749A" w:rsidRPr="009E7772" w:rsidRDefault="00EC1C3C" w:rsidP="007D6BCA">
      <w:pPr>
        <w:pStyle w:val="Default"/>
        <w:numPr>
          <w:ilvl w:val="0"/>
          <w:numId w:val="10"/>
        </w:numPr>
        <w:spacing w:line="276" w:lineRule="auto"/>
        <w:ind w:left="284" w:hanging="284"/>
        <w:rPr>
          <w:rFonts w:ascii="Arial" w:eastAsia="Times New Roman" w:hAnsi="Arial" w:cs="Arial"/>
          <w:lang w:eastAsia="pl-PL"/>
        </w:rPr>
      </w:pPr>
      <w:r w:rsidRPr="009E7772">
        <w:rPr>
          <w:rFonts w:ascii="Arial" w:hAnsi="Arial" w:cs="Arial"/>
          <w:color w:val="auto"/>
        </w:rPr>
        <w:t>d</w:t>
      </w:r>
      <w:r w:rsidRPr="009E7772">
        <w:rPr>
          <w:rFonts w:ascii="Arial" w:eastAsia="Times New Roman" w:hAnsi="Arial" w:cs="Arial"/>
          <w:lang w:eastAsia="pl-PL"/>
        </w:rPr>
        <w:t>ziałania w zakresie adaptacji do zmian klimatu w miastach i innych obszarach zurbanizowanych, ukierunkowane na zapobieganie i ograniczenie skutk</w:t>
      </w:r>
      <w:r w:rsidR="00E178F0" w:rsidRPr="009E7772">
        <w:rPr>
          <w:rFonts w:ascii="Arial" w:eastAsia="Times New Roman" w:hAnsi="Arial" w:cs="Arial"/>
          <w:lang w:eastAsia="pl-PL"/>
        </w:rPr>
        <w:t>ów</w:t>
      </w:r>
      <w:r w:rsidRPr="009E7772">
        <w:rPr>
          <w:rFonts w:ascii="Arial" w:eastAsia="Times New Roman" w:hAnsi="Arial" w:cs="Arial"/>
          <w:lang w:eastAsia="pl-PL"/>
        </w:rPr>
        <w:t xml:space="preserve"> ekstremalnych zjawisk klimatycznych,</w:t>
      </w:r>
    </w:p>
    <w:p w14:paraId="3B666002" w14:textId="172F0C06" w:rsidR="00CD749A" w:rsidRPr="009E7772" w:rsidRDefault="004D7AF8" w:rsidP="007D6BCA">
      <w:pPr>
        <w:pStyle w:val="Default"/>
        <w:numPr>
          <w:ilvl w:val="0"/>
          <w:numId w:val="10"/>
        </w:numPr>
        <w:spacing w:after="480" w:line="276" w:lineRule="auto"/>
        <w:ind w:left="284" w:hanging="284"/>
        <w:rPr>
          <w:rFonts w:ascii="Arial" w:eastAsia="Times New Roman" w:hAnsi="Arial" w:cs="Arial"/>
          <w:lang w:eastAsia="pl-PL"/>
        </w:rPr>
      </w:pPr>
      <w:r w:rsidRPr="009E7772">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sidRPr="009E7772">
        <w:rPr>
          <w:rFonts w:ascii="Arial" w:eastAsia="Times New Roman" w:hAnsi="Arial" w:cs="Arial"/>
          <w:lang w:eastAsia="pl-PL"/>
        </w:rPr>
        <w:t xml:space="preserve"> (</w:t>
      </w:r>
      <w:r w:rsidRPr="009E7772">
        <w:rPr>
          <w:rFonts w:ascii="Arial" w:eastAsia="Times New Roman" w:hAnsi="Arial" w:cs="Arial"/>
          <w:lang w:eastAsia="pl-PL"/>
        </w:rPr>
        <w:t>jako element projektu określonego wyżej</w:t>
      </w:r>
      <w:r w:rsidR="00CD749A" w:rsidRPr="009E7772">
        <w:rPr>
          <w:rFonts w:ascii="Arial" w:eastAsia="Times New Roman" w:hAnsi="Arial" w:cs="Arial"/>
          <w:lang w:eastAsia="pl-PL"/>
        </w:rPr>
        <w:t>)</w:t>
      </w:r>
      <w:r w:rsidRPr="009E7772">
        <w:rPr>
          <w:rFonts w:ascii="Arial" w:eastAsia="Times New Roman" w:hAnsi="Arial" w:cs="Arial"/>
          <w:lang w:eastAsia="pl-PL"/>
        </w:rPr>
        <w:t>.</w:t>
      </w:r>
    </w:p>
    <w:p w14:paraId="5A06A417" w14:textId="1010C51A" w:rsidR="005172B5" w:rsidRPr="009E7772" w:rsidRDefault="007257F1" w:rsidP="007D6BCA">
      <w:pPr>
        <w:pStyle w:val="Nagwek1"/>
        <w:numPr>
          <w:ilvl w:val="0"/>
          <w:numId w:val="12"/>
        </w:numPr>
        <w:spacing w:before="480"/>
        <w:rPr>
          <w:rFonts w:cs="Arial"/>
          <w:sz w:val="24"/>
          <w:szCs w:val="24"/>
        </w:rPr>
      </w:pPr>
      <w:r w:rsidRPr="009E7772">
        <w:rPr>
          <w:rFonts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9E7772" w14:paraId="4E6D7530" w14:textId="77777777" w:rsidTr="0059467D">
        <w:trPr>
          <w:tblHeader/>
        </w:trPr>
        <w:tc>
          <w:tcPr>
            <w:tcW w:w="1110" w:type="dxa"/>
            <w:shd w:val="clear" w:color="auto" w:fill="E7E6E6"/>
            <w:vAlign w:val="center"/>
          </w:tcPr>
          <w:p w14:paraId="4BD1E849" w14:textId="77777777" w:rsidR="003C40D0" w:rsidRPr="009E7772" w:rsidRDefault="003C40D0" w:rsidP="007D6BCA">
            <w:pPr>
              <w:spacing w:before="100" w:beforeAutospacing="1" w:after="100" w:afterAutospacing="1"/>
              <w:rPr>
                <w:rFonts w:ascii="Arial" w:hAnsi="Arial" w:cs="Arial"/>
                <w:b/>
                <w:sz w:val="24"/>
                <w:szCs w:val="24"/>
              </w:rPr>
            </w:pPr>
            <w:bookmarkStart w:id="1" w:name="_Hlk126562839"/>
            <w:r w:rsidRPr="009E7772">
              <w:rPr>
                <w:rFonts w:ascii="Arial" w:hAnsi="Arial" w:cs="Arial"/>
                <w:b/>
                <w:sz w:val="24"/>
                <w:szCs w:val="24"/>
              </w:rPr>
              <w:t xml:space="preserve">Numer </w:t>
            </w:r>
          </w:p>
        </w:tc>
        <w:tc>
          <w:tcPr>
            <w:tcW w:w="2856" w:type="dxa"/>
            <w:shd w:val="clear" w:color="auto" w:fill="E7E6E6"/>
            <w:vAlign w:val="center"/>
          </w:tcPr>
          <w:p w14:paraId="4EC921DE"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Nazwa</w:t>
            </w:r>
          </w:p>
        </w:tc>
        <w:tc>
          <w:tcPr>
            <w:tcW w:w="7199" w:type="dxa"/>
            <w:shd w:val="clear" w:color="auto" w:fill="E7E6E6"/>
            <w:vAlign w:val="center"/>
          </w:tcPr>
          <w:p w14:paraId="15252A54"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Definicja kryterium</w:t>
            </w:r>
          </w:p>
        </w:tc>
        <w:tc>
          <w:tcPr>
            <w:tcW w:w="3260" w:type="dxa"/>
            <w:shd w:val="clear" w:color="auto" w:fill="E7E6E6"/>
            <w:vAlign w:val="center"/>
          </w:tcPr>
          <w:p w14:paraId="4DD5827A"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Opis znaczenia kryterium</w:t>
            </w:r>
          </w:p>
          <w:p w14:paraId="12FB515F" w14:textId="77777777" w:rsidR="003C40D0" w:rsidRPr="009E7772" w:rsidRDefault="003C40D0" w:rsidP="007D6BCA">
            <w:pPr>
              <w:spacing w:before="100" w:beforeAutospacing="1" w:after="100" w:afterAutospacing="1"/>
              <w:rPr>
                <w:rFonts w:ascii="Arial" w:hAnsi="Arial" w:cs="Arial"/>
                <w:b/>
                <w:sz w:val="24"/>
                <w:szCs w:val="24"/>
              </w:rPr>
            </w:pPr>
            <w:r w:rsidRPr="009E7772">
              <w:rPr>
                <w:rFonts w:ascii="Arial" w:hAnsi="Arial" w:cs="Arial"/>
                <w:b/>
                <w:sz w:val="24"/>
                <w:szCs w:val="24"/>
              </w:rPr>
              <w:t>(sposób oceny)</w:t>
            </w:r>
          </w:p>
        </w:tc>
      </w:tr>
      <w:bookmarkEnd w:id="1"/>
      <w:tr w:rsidR="004D7AF8" w:rsidRPr="009E7772" w14:paraId="6ABD8B97" w14:textId="77777777" w:rsidTr="003C40D0">
        <w:trPr>
          <w:trHeight w:val="708"/>
        </w:trPr>
        <w:tc>
          <w:tcPr>
            <w:tcW w:w="1110" w:type="dxa"/>
            <w:vAlign w:val="center"/>
          </w:tcPr>
          <w:p w14:paraId="58359DCF"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A.1</w:t>
            </w:r>
          </w:p>
        </w:tc>
        <w:tc>
          <w:tcPr>
            <w:tcW w:w="2856" w:type="dxa"/>
            <w:vAlign w:val="center"/>
          </w:tcPr>
          <w:p w14:paraId="1BF3F335"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Poprawność złożenia wniosku</w:t>
            </w:r>
          </w:p>
        </w:tc>
        <w:tc>
          <w:tcPr>
            <w:tcW w:w="7199" w:type="dxa"/>
          </w:tcPr>
          <w:p w14:paraId="78C5E608" w14:textId="77777777" w:rsidR="003C40D0"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W kryterium sprawdzamy, czy:</w:t>
            </w:r>
          </w:p>
          <w:p w14:paraId="5B16C06F" w14:textId="77777777" w:rsidR="003C40D0" w:rsidRPr="009E7772" w:rsidRDefault="003C40D0" w:rsidP="007D6BCA">
            <w:pPr>
              <w:pStyle w:val="Akapitzlist"/>
              <w:numPr>
                <w:ilvl w:val="0"/>
                <w:numId w:val="11"/>
              </w:numPr>
              <w:spacing w:before="100" w:beforeAutospacing="1" w:after="100" w:afterAutospacing="1"/>
              <w:ind w:left="316" w:hanging="284"/>
              <w:rPr>
                <w:rFonts w:ascii="Arial" w:hAnsi="Arial" w:cs="Arial"/>
                <w:bCs/>
                <w:sz w:val="24"/>
                <w:szCs w:val="24"/>
              </w:rPr>
            </w:pPr>
            <w:r w:rsidRPr="009E7772">
              <w:rPr>
                <w:rFonts w:ascii="Arial" w:hAnsi="Arial" w:cs="Arial"/>
                <w:bCs/>
                <w:sz w:val="24"/>
                <w:szCs w:val="24"/>
              </w:rPr>
              <w:t>wszystkie pola zostały wypełnione w sposób logiczny, umożliwiający ocenę treści zawartej we wniosku;</w:t>
            </w:r>
          </w:p>
          <w:p w14:paraId="12E14229" w14:textId="77777777" w:rsidR="003C40D0" w:rsidRPr="009E7772" w:rsidRDefault="003C40D0" w:rsidP="007D6BCA">
            <w:pPr>
              <w:pStyle w:val="Akapitzlist"/>
              <w:numPr>
                <w:ilvl w:val="0"/>
                <w:numId w:val="11"/>
              </w:numPr>
              <w:spacing w:before="100" w:beforeAutospacing="1" w:after="100" w:afterAutospacing="1"/>
              <w:ind w:left="316" w:hanging="284"/>
              <w:rPr>
                <w:rFonts w:ascii="Arial" w:hAnsi="Arial" w:cs="Arial"/>
                <w:bCs/>
                <w:sz w:val="24"/>
                <w:szCs w:val="24"/>
              </w:rPr>
            </w:pPr>
            <w:r w:rsidRPr="009E7772">
              <w:rPr>
                <w:rFonts w:ascii="Arial" w:hAnsi="Arial" w:cs="Arial"/>
                <w:bCs/>
                <w:sz w:val="24"/>
                <w:szCs w:val="24"/>
              </w:rPr>
              <w:t>wszystkie wymagane załączniki zostały dołączone do wniosku;</w:t>
            </w:r>
          </w:p>
          <w:p w14:paraId="75C3C5F2" w14:textId="3442BA1A" w:rsidR="006A643F" w:rsidRPr="009E7772" w:rsidRDefault="006A643F" w:rsidP="007D6BCA">
            <w:pPr>
              <w:pStyle w:val="Akapitzlist"/>
              <w:numPr>
                <w:ilvl w:val="0"/>
                <w:numId w:val="11"/>
              </w:numPr>
              <w:spacing w:before="100" w:beforeAutospacing="1" w:after="100" w:afterAutospacing="1"/>
              <w:ind w:left="318" w:hanging="284"/>
              <w:rPr>
                <w:rFonts w:ascii="Arial" w:hAnsi="Arial" w:cs="Arial"/>
                <w:bCs/>
                <w:sz w:val="24"/>
                <w:szCs w:val="24"/>
              </w:rPr>
            </w:pPr>
            <w:r w:rsidRPr="009E7772">
              <w:rPr>
                <w:rFonts w:ascii="Arial" w:hAnsi="Arial" w:cs="Arial"/>
                <w:bCs/>
                <w:sz w:val="24"/>
                <w:szCs w:val="24"/>
              </w:rPr>
              <w:t>wszystkie załączniki zostały podpisane zgodnie ze sposobem wskazanym w Regulaminie wyboru projektów.</w:t>
            </w:r>
          </w:p>
          <w:p w14:paraId="420B48A4" w14:textId="1BB10310" w:rsidR="003C40D0" w:rsidRPr="009E7772" w:rsidRDefault="003C40D0" w:rsidP="007D6BCA">
            <w:pPr>
              <w:spacing w:before="100" w:beforeAutospacing="1" w:after="100" w:afterAutospacing="1"/>
              <w:rPr>
                <w:rFonts w:ascii="Arial" w:hAnsi="Arial" w:cs="Arial"/>
                <w:b/>
                <w:sz w:val="24"/>
                <w:szCs w:val="24"/>
                <w:u w:val="single"/>
              </w:rPr>
            </w:pPr>
            <w:r w:rsidRPr="009E7772">
              <w:rPr>
                <w:rFonts w:ascii="Arial" w:hAnsi="Arial" w:cs="Arial"/>
                <w:sz w:val="24"/>
                <w:szCs w:val="24"/>
              </w:rPr>
              <w:t>Kryterium jest weryfikowane w oparciu o wniosek</w:t>
            </w:r>
            <w:r w:rsidR="00255CBC" w:rsidRPr="009E7772">
              <w:rPr>
                <w:rFonts w:ascii="Arial" w:hAnsi="Arial" w:cs="Arial"/>
                <w:sz w:val="24"/>
                <w:szCs w:val="24"/>
              </w:rPr>
              <w:t xml:space="preserve"> </w:t>
            </w:r>
            <w:r w:rsidRPr="009E7772">
              <w:rPr>
                <w:rFonts w:ascii="Arial" w:hAnsi="Arial" w:cs="Arial"/>
                <w:sz w:val="24"/>
                <w:szCs w:val="24"/>
              </w:rPr>
              <w:t>o</w:t>
            </w:r>
            <w:r w:rsidR="00255CBC"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6E906866" w14:textId="34D828C0"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2BE11CC7" w14:textId="63A01DD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619BA88" w14:textId="77F8A07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AD2240A" w14:textId="18306978"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67A6243B" w14:textId="77777777" w:rsidTr="003C40D0">
        <w:trPr>
          <w:trHeight w:val="708"/>
        </w:trPr>
        <w:tc>
          <w:tcPr>
            <w:tcW w:w="1110" w:type="dxa"/>
            <w:vAlign w:val="center"/>
          </w:tcPr>
          <w:p w14:paraId="04A118B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A.2</w:t>
            </w:r>
          </w:p>
        </w:tc>
        <w:tc>
          <w:tcPr>
            <w:tcW w:w="2856" w:type="dxa"/>
            <w:vAlign w:val="center"/>
          </w:tcPr>
          <w:p w14:paraId="333DFDCC" w14:textId="5888D998" w:rsidR="003C40D0" w:rsidRPr="009E7772" w:rsidRDefault="003C40D0" w:rsidP="007D6BCA">
            <w:pPr>
              <w:spacing w:before="100" w:beforeAutospacing="1" w:after="100" w:afterAutospacing="1"/>
              <w:rPr>
                <w:rFonts w:ascii="Arial" w:hAnsi="Arial" w:cs="Arial"/>
                <w:sz w:val="24"/>
                <w:szCs w:val="24"/>
              </w:rPr>
            </w:pPr>
            <w:bookmarkStart w:id="2" w:name="_Hlk216901297"/>
            <w:r w:rsidRPr="009E7772">
              <w:rPr>
                <w:rFonts w:ascii="Arial" w:hAnsi="Arial" w:cs="Arial"/>
                <w:sz w:val="24"/>
                <w:szCs w:val="24"/>
              </w:rPr>
              <w:t>Wykluczenia przedmiotowe</w:t>
            </w:r>
            <w:r w:rsidR="005511F8" w:rsidRPr="009E7772">
              <w:rPr>
                <w:rFonts w:ascii="Arial" w:hAnsi="Arial" w:cs="Arial"/>
                <w:sz w:val="24"/>
                <w:szCs w:val="24"/>
              </w:rPr>
              <w:t xml:space="preserve"> i</w:t>
            </w:r>
            <w:r w:rsidR="0055291F" w:rsidRPr="009E7772">
              <w:rPr>
                <w:rFonts w:ascii="Arial" w:hAnsi="Arial" w:cs="Arial"/>
                <w:sz w:val="24"/>
                <w:szCs w:val="24"/>
              </w:rPr>
              <w:t> </w:t>
            </w:r>
            <w:r w:rsidR="005511F8" w:rsidRPr="009E7772">
              <w:rPr>
                <w:rFonts w:ascii="Arial" w:hAnsi="Arial" w:cs="Arial"/>
                <w:sz w:val="24"/>
                <w:szCs w:val="24"/>
              </w:rPr>
              <w:t>podmiotowe</w:t>
            </w:r>
            <w:bookmarkEnd w:id="2"/>
          </w:p>
        </w:tc>
        <w:tc>
          <w:tcPr>
            <w:tcW w:w="7199" w:type="dxa"/>
          </w:tcPr>
          <w:p w14:paraId="6411C9DF" w14:textId="765064F8" w:rsidR="00365F13"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W kryterium sprawdzamy, czy występuje wykluczenie przedmiotowe (dotyczące przedmiotu projektu)</w:t>
            </w:r>
            <w:r w:rsidR="005511F8" w:rsidRPr="009E7772">
              <w:rPr>
                <w:rFonts w:ascii="Arial" w:hAnsi="Arial" w:cs="Arial"/>
                <w:bCs/>
                <w:sz w:val="24"/>
                <w:szCs w:val="24"/>
              </w:rPr>
              <w:t xml:space="preserve"> i podmiotowe</w:t>
            </w:r>
            <w:r w:rsidR="0089768E" w:rsidRPr="009E7772">
              <w:rPr>
                <w:rStyle w:val="Odwoanieprzypisudolnego"/>
                <w:rFonts w:ascii="Arial" w:hAnsi="Arial" w:cs="Arial"/>
                <w:bCs/>
                <w:sz w:val="24"/>
                <w:szCs w:val="24"/>
              </w:rPr>
              <w:footnoteReference w:id="1"/>
            </w:r>
            <w:r w:rsidR="005511F8" w:rsidRPr="009E7772">
              <w:rPr>
                <w:rFonts w:ascii="Arial" w:hAnsi="Arial" w:cs="Arial"/>
                <w:bCs/>
                <w:sz w:val="24"/>
                <w:szCs w:val="24"/>
              </w:rPr>
              <w:t xml:space="preserve"> (dotyczące wnioskodawców)</w:t>
            </w:r>
            <w:r w:rsidRPr="009E7772">
              <w:rPr>
                <w:rStyle w:val="Odwoanieprzypisudolnego"/>
                <w:rFonts w:ascii="Arial" w:hAnsi="Arial" w:cs="Arial"/>
                <w:bCs/>
                <w:sz w:val="24"/>
                <w:szCs w:val="24"/>
              </w:rPr>
              <w:footnoteReference w:id="2"/>
            </w:r>
            <w:r w:rsidRPr="009E7772">
              <w:rPr>
                <w:rFonts w:ascii="Arial" w:hAnsi="Arial" w:cs="Arial"/>
                <w:bCs/>
                <w:sz w:val="24"/>
                <w:szCs w:val="24"/>
              </w:rPr>
              <w:t>.</w:t>
            </w:r>
          </w:p>
          <w:p w14:paraId="2B84E006" w14:textId="37F2436F" w:rsidR="003C40D0" w:rsidRPr="009E7772" w:rsidRDefault="003C40D0" w:rsidP="007D6BCA">
            <w:pPr>
              <w:spacing w:before="100" w:beforeAutospacing="1" w:after="100" w:afterAutospacing="1"/>
              <w:rPr>
                <w:rFonts w:ascii="Arial" w:hAnsi="Arial" w:cs="Arial"/>
                <w:bCs/>
                <w:sz w:val="24"/>
                <w:szCs w:val="24"/>
              </w:rPr>
            </w:pPr>
            <w:r w:rsidRPr="009E7772">
              <w:rPr>
                <w:rFonts w:ascii="Arial" w:hAnsi="Arial" w:cs="Arial"/>
                <w:bCs/>
                <w:sz w:val="24"/>
                <w:szCs w:val="24"/>
              </w:rPr>
              <w:t>Oceniamy, czy:</w:t>
            </w:r>
          </w:p>
          <w:p w14:paraId="239311EF" w14:textId="3B3D34C0" w:rsidR="003C40D0" w:rsidRPr="009E7772" w:rsidRDefault="003C40D0"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lastRenderedPageBreak/>
              <w:t>przedmiot realizacji projektu nie dotyczy rodzajów działalności wykluczonych z możliwości uzyskania pomocy finansowej, o</w:t>
            </w:r>
            <w:r w:rsidR="00255CBC" w:rsidRPr="009E7772">
              <w:rPr>
                <w:rFonts w:ascii="Arial" w:hAnsi="Arial" w:cs="Arial"/>
                <w:sz w:val="24"/>
                <w:szCs w:val="24"/>
                <w:lang w:val="pl-PL"/>
              </w:rPr>
              <w:t> </w:t>
            </w:r>
            <w:r w:rsidRPr="009E7772">
              <w:rPr>
                <w:rFonts w:ascii="Arial" w:hAnsi="Arial" w:cs="Arial"/>
                <w:sz w:val="24"/>
                <w:szCs w:val="24"/>
                <w:lang w:val="pl-PL"/>
              </w:rPr>
              <w:t>których mowa:</w:t>
            </w:r>
          </w:p>
          <w:p w14:paraId="5C23C9CD" w14:textId="56DA9B9A" w:rsidR="003C40D0" w:rsidRPr="009E7772" w:rsidRDefault="003C40D0" w:rsidP="007D6BCA">
            <w:pPr>
              <w:numPr>
                <w:ilvl w:val="0"/>
                <w:numId w:val="2"/>
              </w:num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art. 7 ust. 1 rozporządzenia nr 2021/1058</w:t>
            </w:r>
            <w:r w:rsidR="008938F7" w:rsidRPr="009E7772">
              <w:rPr>
                <w:rFonts w:ascii="Arial" w:hAnsi="Arial" w:cs="Arial"/>
                <w:sz w:val="24"/>
                <w:szCs w:val="24"/>
              </w:rPr>
              <w:t xml:space="preserve"> (</w:t>
            </w:r>
            <w:r w:rsidR="008938F7" w:rsidRPr="009E7772">
              <w:rPr>
                <w:rFonts w:ascii="Arial" w:hAnsi="Arial" w:cs="Arial"/>
                <w:sz w:val="24"/>
                <w:szCs w:val="24"/>
                <w:shd w:val="clear" w:color="auto" w:fill="FFFFFF"/>
              </w:rPr>
              <w:t>Rozporządzenie Parlamentu Europejskiego i Rady (UE) 2021/1058 z dnia 24 czerwca 2021 r. w sprawie Europejskiego Funduszu Rozwoju Regionalnego i</w:t>
            </w:r>
            <w:r w:rsidR="0055291F" w:rsidRPr="009E7772">
              <w:rPr>
                <w:rFonts w:ascii="Arial" w:hAnsi="Arial" w:cs="Arial"/>
                <w:sz w:val="24"/>
                <w:szCs w:val="24"/>
                <w:shd w:val="clear" w:color="auto" w:fill="FFFFFF"/>
              </w:rPr>
              <w:t> </w:t>
            </w:r>
            <w:r w:rsidR="008938F7" w:rsidRPr="009E7772">
              <w:rPr>
                <w:rFonts w:ascii="Arial" w:hAnsi="Arial" w:cs="Arial"/>
                <w:sz w:val="24"/>
                <w:szCs w:val="24"/>
                <w:shd w:val="clear" w:color="auto" w:fill="FFFFFF"/>
              </w:rPr>
              <w:t xml:space="preserve">Funduszu Spójności (Dz. U. UE. L. z 2021 r. Nr 231, str. 60 z </w:t>
            </w:r>
            <w:proofErr w:type="spellStart"/>
            <w:r w:rsidR="008938F7" w:rsidRPr="009E7772">
              <w:rPr>
                <w:rFonts w:ascii="Arial" w:hAnsi="Arial" w:cs="Arial"/>
                <w:sz w:val="24"/>
                <w:szCs w:val="24"/>
                <w:shd w:val="clear" w:color="auto" w:fill="FFFFFF"/>
              </w:rPr>
              <w:t>późn</w:t>
            </w:r>
            <w:proofErr w:type="spellEnd"/>
            <w:r w:rsidR="008938F7" w:rsidRPr="009E7772">
              <w:rPr>
                <w:rFonts w:ascii="Arial" w:hAnsi="Arial" w:cs="Arial"/>
                <w:sz w:val="24"/>
                <w:szCs w:val="24"/>
                <w:shd w:val="clear" w:color="auto" w:fill="FFFFFF"/>
              </w:rPr>
              <w:t>. zm.);</w:t>
            </w:r>
          </w:p>
          <w:p w14:paraId="64019E5A" w14:textId="25C6C419" w:rsidR="003C40D0" w:rsidRPr="009E7772" w:rsidRDefault="003C40D0" w:rsidP="007D6BCA">
            <w:pPr>
              <w:numPr>
                <w:ilvl w:val="0"/>
                <w:numId w:val="2"/>
              </w:num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w:t>
            </w:r>
            <w:r w:rsidR="00255CBC" w:rsidRPr="009E7772">
              <w:rPr>
                <w:rFonts w:ascii="Arial" w:hAnsi="Arial" w:cs="Arial"/>
                <w:sz w:val="24"/>
                <w:szCs w:val="24"/>
              </w:rPr>
              <w:t> </w:t>
            </w:r>
            <w:proofErr w:type="spellStart"/>
            <w:r w:rsidRPr="009E7772">
              <w:rPr>
                <w:rFonts w:ascii="Arial" w:hAnsi="Arial" w:cs="Arial"/>
                <w:sz w:val="24"/>
                <w:szCs w:val="24"/>
              </w:rPr>
              <w:t>późn</w:t>
            </w:r>
            <w:proofErr w:type="spellEnd"/>
            <w:r w:rsidRPr="009E7772">
              <w:rPr>
                <w:rFonts w:ascii="Arial" w:hAnsi="Arial" w:cs="Arial"/>
                <w:sz w:val="24"/>
                <w:szCs w:val="24"/>
              </w:rPr>
              <w:t>. zm.)</w:t>
            </w:r>
            <w:r w:rsidR="008938F7" w:rsidRPr="009E7772">
              <w:rPr>
                <w:rFonts w:ascii="Arial" w:hAnsi="Arial" w:cs="Arial"/>
                <w:sz w:val="24"/>
                <w:szCs w:val="24"/>
              </w:rPr>
              <w:t>;</w:t>
            </w:r>
          </w:p>
          <w:p w14:paraId="328ADF1D" w14:textId="6B6890B6" w:rsidR="006A643F" w:rsidRPr="009E7772" w:rsidRDefault="006A643F" w:rsidP="007D6BCA">
            <w:pPr>
              <w:pStyle w:val="Akapitzlist"/>
              <w:numPr>
                <w:ilvl w:val="0"/>
                <w:numId w:val="2"/>
              </w:numPr>
              <w:spacing w:before="100" w:beforeAutospacing="1" w:after="100" w:afterAutospacing="1"/>
              <w:ind w:left="714" w:hanging="357"/>
              <w:contextualSpacing w:val="0"/>
              <w:rPr>
                <w:rFonts w:ascii="Arial" w:hAnsi="Arial" w:cs="Arial"/>
                <w:sz w:val="24"/>
                <w:szCs w:val="24"/>
                <w:lang w:val="pl-PL"/>
              </w:rPr>
            </w:pPr>
            <w:r w:rsidRPr="009E7772">
              <w:rPr>
                <w:rFonts w:ascii="Arial" w:hAnsi="Arial" w:cs="Arial"/>
                <w:sz w:val="24"/>
                <w:szCs w:val="24"/>
                <w:lang w:val="pl-PL"/>
              </w:rPr>
              <w:t xml:space="preserve">w art. 1 rozporządzenia Komisji (UE) 2023/2831 z dnia 13 grudnia 2023 r. w sprawie stosowania art. 107 i 108 Traktatu o funkcjonowaniu Unii Europejskiej do pomocy de </w:t>
            </w:r>
            <w:proofErr w:type="spellStart"/>
            <w:r w:rsidRPr="009E7772">
              <w:rPr>
                <w:rFonts w:ascii="Arial" w:hAnsi="Arial" w:cs="Arial"/>
                <w:sz w:val="24"/>
                <w:szCs w:val="24"/>
                <w:lang w:val="pl-PL"/>
              </w:rPr>
              <w:t>minimis</w:t>
            </w:r>
            <w:proofErr w:type="spellEnd"/>
            <w:r w:rsidRPr="009E7772">
              <w:rPr>
                <w:rFonts w:ascii="Arial" w:hAnsi="Arial" w:cs="Arial"/>
                <w:sz w:val="24"/>
                <w:szCs w:val="24"/>
                <w:lang w:val="pl-PL"/>
              </w:rPr>
              <w:t xml:space="preserve"> (Dz. U. UE. L. z 2023 r. poz. 2831)</w:t>
            </w:r>
            <w:r w:rsidR="00C35F06" w:rsidRPr="009E7772">
              <w:rPr>
                <w:rFonts w:ascii="Arial" w:hAnsi="Arial" w:cs="Arial"/>
                <w:sz w:val="24"/>
                <w:szCs w:val="24"/>
                <w:lang w:val="pl-PL"/>
              </w:rPr>
              <w:t>;</w:t>
            </w:r>
          </w:p>
          <w:p w14:paraId="7A554C68" w14:textId="2AFF4F7C" w:rsidR="003C40D0" w:rsidRPr="009E7772" w:rsidRDefault="003C40D0" w:rsidP="007D6BC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E7772">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89768E" w:rsidRPr="009E7772">
              <w:rPr>
                <w:rStyle w:val="Odwoanieprzypisudolnego"/>
                <w:rFonts w:ascii="Arial" w:hAnsi="Arial" w:cs="Arial"/>
                <w:sz w:val="24"/>
                <w:szCs w:val="24"/>
                <w:lang w:val="pl-PL"/>
              </w:rPr>
              <w:footnoteReference w:id="3"/>
            </w:r>
            <w:r w:rsidR="00D212F2" w:rsidRPr="009E7772">
              <w:rPr>
                <w:rFonts w:ascii="Arial" w:hAnsi="Arial" w:cs="Arial"/>
                <w:sz w:val="24"/>
                <w:szCs w:val="24"/>
                <w:lang w:val="pl-PL"/>
              </w:rPr>
              <w:t>,</w:t>
            </w:r>
          </w:p>
          <w:p w14:paraId="35612339" w14:textId="053E75AF" w:rsidR="006A74D7" w:rsidRPr="009E7772" w:rsidRDefault="006A74D7"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t>projekt nie został fizycznie ukończony lub w pełni wdrożony przed złożeniem wniosku o dofinansowanie projektu zgodnie z</w:t>
            </w:r>
            <w:r w:rsidR="00255CBC" w:rsidRPr="009E7772">
              <w:rPr>
                <w:rFonts w:ascii="Arial" w:hAnsi="Arial" w:cs="Arial"/>
                <w:sz w:val="24"/>
                <w:szCs w:val="24"/>
                <w:lang w:val="pl-PL"/>
              </w:rPr>
              <w:t> </w:t>
            </w:r>
            <w:r w:rsidRPr="009E7772">
              <w:rPr>
                <w:rFonts w:ascii="Arial" w:hAnsi="Arial" w:cs="Arial"/>
                <w:sz w:val="24"/>
                <w:szCs w:val="24"/>
                <w:lang w:val="pl-PL"/>
              </w:rPr>
              <w:t>art. 63 ust. 6 rozporządzenia nr 2021/1060</w:t>
            </w:r>
            <w:r w:rsidR="005511F8" w:rsidRPr="009E7772">
              <w:rPr>
                <w:rFonts w:ascii="Arial" w:hAnsi="Arial" w:cs="Arial"/>
                <w:sz w:val="24"/>
                <w:szCs w:val="24"/>
                <w:lang w:val="pl-PL"/>
              </w:rPr>
              <w:t>,</w:t>
            </w:r>
          </w:p>
          <w:p w14:paraId="6A911BD8" w14:textId="3AAEA320" w:rsidR="003C40D0" w:rsidRPr="009E7772" w:rsidRDefault="005511F8" w:rsidP="007D6BCA">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9E7772">
              <w:rPr>
                <w:rFonts w:ascii="Arial" w:hAnsi="Arial" w:cs="Arial"/>
                <w:sz w:val="24"/>
                <w:szCs w:val="24"/>
                <w:lang w:val="pl-PL"/>
              </w:rPr>
              <w:t xml:space="preserve">dany podmiot nie jest przedsiębiorstwem w trudnej sytuacji </w:t>
            </w:r>
            <w:r w:rsidR="0089768E" w:rsidRPr="009E7772">
              <w:rPr>
                <w:rFonts w:ascii="Arial" w:hAnsi="Arial" w:cs="Arial"/>
                <w:sz w:val="24"/>
                <w:szCs w:val="24"/>
              </w:rPr>
              <w:t>zdefiniowanym w  art. 2 pkt. 18 rozporządzenia Nr 651/2014.</w:t>
            </w:r>
          </w:p>
          <w:p w14:paraId="5BE61B03" w14:textId="062E8BCB"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55291F"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1A1D6626" w14:textId="1A9A9F75"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 xml:space="preserve">TAK/NIE </w:t>
            </w:r>
            <w:r w:rsidRPr="009E7772">
              <w:rPr>
                <w:rFonts w:ascii="Arial" w:hAnsi="Arial" w:cs="Arial"/>
                <w:sz w:val="24"/>
                <w:szCs w:val="24"/>
              </w:rPr>
              <w:br/>
              <w:t>(NIE oznacza odrzucenie wniosku)</w:t>
            </w:r>
          </w:p>
          <w:p w14:paraId="74E47D7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obligatoryjne – spełnienie kryterium jest </w:t>
            </w:r>
            <w:r w:rsidRPr="009E7772">
              <w:rPr>
                <w:rFonts w:ascii="Arial" w:hAnsi="Arial" w:cs="Arial"/>
                <w:sz w:val="24"/>
                <w:szCs w:val="24"/>
              </w:rPr>
              <w:lastRenderedPageBreak/>
              <w:t>niezbędne do przyznania dofinansowania.</w:t>
            </w:r>
          </w:p>
          <w:p w14:paraId="466F79AF" w14:textId="187F682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83A8251" w14:textId="6ACAEDE4"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582CFA0F" w14:textId="77777777" w:rsidTr="003C40D0">
        <w:trPr>
          <w:trHeight w:val="708"/>
        </w:trPr>
        <w:tc>
          <w:tcPr>
            <w:tcW w:w="1110" w:type="dxa"/>
            <w:vAlign w:val="center"/>
          </w:tcPr>
          <w:p w14:paraId="6BC8DE39" w14:textId="77777777"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lastRenderedPageBreak/>
              <w:t>A.3</w:t>
            </w:r>
          </w:p>
        </w:tc>
        <w:tc>
          <w:tcPr>
            <w:tcW w:w="2856" w:type="dxa"/>
            <w:vAlign w:val="center"/>
          </w:tcPr>
          <w:p w14:paraId="2EEDDC80" w14:textId="73CF52E7"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Klauzula antydyskryminacyjna</w:t>
            </w:r>
            <w:r w:rsidR="005F3EDE" w:rsidRPr="009E7772">
              <w:rPr>
                <w:rFonts w:ascii="Arial" w:hAnsi="Arial" w:cs="Arial"/>
                <w:sz w:val="24"/>
                <w:szCs w:val="24"/>
              </w:rPr>
              <w:br/>
            </w:r>
            <w:r w:rsidR="008938F7" w:rsidRPr="009E7772">
              <w:rPr>
                <w:rFonts w:ascii="Arial" w:hAnsi="Arial" w:cs="Arial"/>
                <w:sz w:val="24"/>
                <w:szCs w:val="24"/>
              </w:rPr>
              <w:t xml:space="preserve">(dotyczy </w:t>
            </w:r>
            <w:proofErr w:type="spellStart"/>
            <w:r w:rsidR="008938F7" w:rsidRPr="009E7772">
              <w:rPr>
                <w:rFonts w:ascii="Arial" w:hAnsi="Arial" w:cs="Arial"/>
                <w:sz w:val="24"/>
                <w:szCs w:val="24"/>
              </w:rPr>
              <w:t>jst</w:t>
            </w:r>
            <w:proofErr w:type="spellEnd"/>
            <w:r w:rsidR="008938F7" w:rsidRPr="009E7772">
              <w:rPr>
                <w:rFonts w:ascii="Arial" w:hAnsi="Arial" w:cs="Arial"/>
                <w:sz w:val="24"/>
                <w:szCs w:val="24"/>
              </w:rPr>
              <w:t>)</w:t>
            </w:r>
          </w:p>
        </w:tc>
        <w:tc>
          <w:tcPr>
            <w:tcW w:w="7199" w:type="dxa"/>
          </w:tcPr>
          <w:p w14:paraId="4A2824E3" w14:textId="26DE8BFA"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W przypadku, gdy wnioskodawcą jest jednostka samorządu terytorialnego (lub podmiot przez nią kontrolowany lub od niej zależny) w kryterium sprawdz</w:t>
            </w:r>
            <w:r w:rsidR="0028256A" w:rsidRPr="009E7772">
              <w:rPr>
                <w:rFonts w:ascii="Arial" w:hAnsi="Arial" w:cs="Arial"/>
                <w:kern w:val="2"/>
                <w:sz w:val="24"/>
                <w:szCs w:val="24"/>
              </w:rPr>
              <w:t>a</w:t>
            </w:r>
            <w:r w:rsidRPr="009E7772">
              <w:rPr>
                <w:rFonts w:ascii="Arial" w:hAnsi="Arial" w:cs="Arial"/>
                <w:kern w:val="2"/>
                <w:sz w:val="24"/>
                <w:szCs w:val="24"/>
              </w:rPr>
              <w:t>my, czy przestrzega ona przepisów antydyskryminacyjnych, o których mowa w art. 9 ust. 3 rozporządzenia nr 2021/1060.</w:t>
            </w:r>
          </w:p>
          <w:p w14:paraId="011BF980" w14:textId="214AD609"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293F5F98" w14:textId="77777777" w:rsidR="004D7AF8"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599256" w14:textId="3AF690EA" w:rsidR="0025353C" w:rsidRPr="009E7772" w:rsidRDefault="004D7AF8" w:rsidP="007D6BCA">
            <w:pPr>
              <w:spacing w:before="100" w:beforeAutospacing="1" w:after="100" w:afterAutospacing="1"/>
              <w:rPr>
                <w:rFonts w:ascii="Arial" w:hAnsi="Arial" w:cs="Arial"/>
                <w:kern w:val="2"/>
                <w:sz w:val="24"/>
                <w:szCs w:val="24"/>
              </w:rPr>
            </w:pPr>
            <w:r w:rsidRPr="009E7772">
              <w:rPr>
                <w:rFonts w:ascii="Arial" w:hAnsi="Arial" w:cs="Arial"/>
                <w:kern w:val="2"/>
                <w:sz w:val="24"/>
                <w:szCs w:val="24"/>
              </w:rPr>
              <w:t>Kryterium weryfikowane jest m.in. w oparciu o oświadczenie wnioskodawcy</w:t>
            </w:r>
            <w:r w:rsidR="00E779DB" w:rsidRPr="009E7772">
              <w:rPr>
                <w:rStyle w:val="Odwoanieprzypisudolnego"/>
                <w:rFonts w:ascii="Arial" w:hAnsi="Arial" w:cs="Arial"/>
                <w:kern w:val="2"/>
                <w:sz w:val="24"/>
                <w:szCs w:val="24"/>
              </w:rPr>
              <w:footnoteReference w:id="4"/>
            </w:r>
            <w:r w:rsidRPr="009E7772">
              <w:rPr>
                <w:rFonts w:ascii="Arial" w:hAnsi="Arial" w:cs="Arial"/>
                <w:kern w:val="2"/>
                <w:sz w:val="24"/>
                <w:szCs w:val="24"/>
              </w:rPr>
              <w:t xml:space="preserve">, zawarte we wniosku o dofinansowanie projektu, o braku obowiązywania na terenie jednostki samorządu terytorialnego dyskryminujących aktów prawa miejscowego oraz w oparciu o </w:t>
            </w:r>
            <w:r w:rsidR="002256ED" w:rsidRPr="009E7772">
              <w:rPr>
                <w:rFonts w:ascii="Arial" w:hAnsi="Arial" w:cs="Arial"/>
                <w:sz w:val="24"/>
                <w:szCs w:val="24"/>
              </w:rPr>
              <w:t xml:space="preserve"> informacje znajdujące się na stronie internetowej</w:t>
            </w:r>
            <w:r w:rsidRPr="009E7772">
              <w:rPr>
                <w:rFonts w:ascii="Arial" w:hAnsi="Arial" w:cs="Arial"/>
                <w:kern w:val="2"/>
                <w:sz w:val="24"/>
                <w:szCs w:val="24"/>
              </w:rPr>
              <w:t xml:space="preserve"> Rzecznika Praw Obywatelskich (RPO) </w:t>
            </w:r>
            <w:r w:rsidR="002256ED" w:rsidRPr="009E7772">
              <w:rPr>
                <w:rFonts w:ascii="Arial" w:hAnsi="Arial" w:cs="Arial"/>
                <w:kern w:val="2"/>
                <w:sz w:val="24"/>
                <w:szCs w:val="24"/>
              </w:rPr>
              <w:t xml:space="preserve">dotyczące </w:t>
            </w:r>
            <w:r w:rsidRPr="009E7772">
              <w:rPr>
                <w:rFonts w:ascii="Arial" w:hAnsi="Arial" w:cs="Arial"/>
                <w:kern w:val="2"/>
                <w:sz w:val="24"/>
                <w:szCs w:val="24"/>
              </w:rPr>
              <w:t>JST, które ustanowiły obowiązujące i</w:t>
            </w:r>
            <w:r w:rsidR="007413BB" w:rsidRPr="009E7772">
              <w:rPr>
                <w:rFonts w:ascii="Arial" w:hAnsi="Arial" w:cs="Arial"/>
                <w:kern w:val="2"/>
                <w:sz w:val="24"/>
                <w:szCs w:val="24"/>
              </w:rPr>
              <w:t> </w:t>
            </w:r>
            <w:r w:rsidRPr="009E7772">
              <w:rPr>
                <w:rFonts w:ascii="Arial" w:hAnsi="Arial" w:cs="Arial"/>
                <w:kern w:val="2"/>
                <w:sz w:val="24"/>
                <w:szCs w:val="24"/>
              </w:rPr>
              <w:t>uznane przez RPO za dyskryminujące akty prawa miejscowego (aktualn</w:t>
            </w:r>
            <w:r w:rsidR="002256ED" w:rsidRPr="009E7772">
              <w:rPr>
                <w:rFonts w:ascii="Arial" w:hAnsi="Arial" w:cs="Arial"/>
                <w:kern w:val="2"/>
                <w:sz w:val="24"/>
                <w:szCs w:val="24"/>
              </w:rPr>
              <w:t>e</w:t>
            </w:r>
            <w:r w:rsidRPr="009E7772">
              <w:rPr>
                <w:rFonts w:ascii="Arial" w:hAnsi="Arial" w:cs="Arial"/>
                <w:kern w:val="2"/>
                <w:sz w:val="24"/>
                <w:szCs w:val="24"/>
              </w:rPr>
              <w:t xml:space="preserve"> na dzień zakończenia naboru).</w:t>
            </w:r>
          </w:p>
        </w:tc>
        <w:tc>
          <w:tcPr>
            <w:tcW w:w="3260" w:type="dxa"/>
          </w:tcPr>
          <w:p w14:paraId="7F63B675" w14:textId="0AEC523E"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TAK/NIE/NIE DOTYCZY</w:t>
            </w:r>
            <w:r w:rsidRPr="009E7772">
              <w:rPr>
                <w:rFonts w:ascii="Arial" w:hAnsi="Arial" w:cs="Arial"/>
                <w:sz w:val="24"/>
                <w:szCs w:val="24"/>
              </w:rPr>
              <w:br/>
              <w:t>(NIE oznacza odrzucenie wniosku)</w:t>
            </w:r>
          </w:p>
          <w:p w14:paraId="67A1BBBF" w14:textId="01C1B7F2"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2AC7BEF" w14:textId="566557BB"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27C1FDA9" w14:textId="08E3845E" w:rsidR="0025353C" w:rsidRPr="009E7772" w:rsidRDefault="0025353C"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1CBCF2CF" w14:textId="77777777" w:rsidTr="00F76BE6">
        <w:trPr>
          <w:trHeight w:val="708"/>
        </w:trPr>
        <w:tc>
          <w:tcPr>
            <w:tcW w:w="1110" w:type="dxa"/>
            <w:vAlign w:val="center"/>
          </w:tcPr>
          <w:p w14:paraId="5081FE18"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w:t>
            </w:r>
            <w:r w:rsidR="0025353C" w:rsidRPr="009E7772">
              <w:rPr>
                <w:rFonts w:ascii="Arial" w:hAnsi="Arial" w:cs="Arial"/>
                <w:sz w:val="24"/>
                <w:szCs w:val="24"/>
              </w:rPr>
              <w:t>4</w:t>
            </w:r>
          </w:p>
        </w:tc>
        <w:tc>
          <w:tcPr>
            <w:tcW w:w="2856" w:type="dxa"/>
            <w:vAlign w:val="center"/>
          </w:tcPr>
          <w:p w14:paraId="25FDC719"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Miejsce realizacji projektu</w:t>
            </w:r>
          </w:p>
        </w:tc>
        <w:tc>
          <w:tcPr>
            <w:tcW w:w="7199" w:type="dxa"/>
          </w:tcPr>
          <w:p w14:paraId="643C3E75" w14:textId="77777777" w:rsidR="00696344"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realizowany jest/będzie</w:t>
            </w:r>
            <w:r w:rsidR="001E753E" w:rsidRPr="009E7772">
              <w:rPr>
                <w:rFonts w:ascii="Arial" w:hAnsi="Arial" w:cs="Arial"/>
                <w:sz w:val="24"/>
                <w:szCs w:val="24"/>
              </w:rPr>
              <w:t xml:space="preserve"> na terytorium województwa kujawsko-pomorskiego.</w:t>
            </w:r>
          </w:p>
          <w:p w14:paraId="7A79893D" w14:textId="1B59BF0D"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w:t>
            </w:r>
          </w:p>
        </w:tc>
        <w:tc>
          <w:tcPr>
            <w:tcW w:w="3260" w:type="dxa"/>
          </w:tcPr>
          <w:p w14:paraId="541588D5" w14:textId="55F317CD"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1AB09538" w14:textId="7ECA9505" w:rsidR="00EE0206"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9E9BD1C" w14:textId="5D03125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13BEE0A6" w14:textId="59E36B6C"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D7AF8" w:rsidRPr="009E7772" w14:paraId="76C7BBB3" w14:textId="77777777" w:rsidTr="00C7060F">
        <w:trPr>
          <w:trHeight w:val="850"/>
        </w:trPr>
        <w:tc>
          <w:tcPr>
            <w:tcW w:w="1110" w:type="dxa"/>
            <w:vAlign w:val="center"/>
          </w:tcPr>
          <w:p w14:paraId="17BBB303" w14:textId="6F6BAB9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A.</w:t>
            </w:r>
            <w:r w:rsidR="0025353C" w:rsidRPr="009E7772">
              <w:rPr>
                <w:rFonts w:ascii="Arial" w:hAnsi="Arial" w:cs="Arial"/>
                <w:sz w:val="24"/>
                <w:szCs w:val="24"/>
              </w:rPr>
              <w:t>5</w:t>
            </w:r>
          </w:p>
        </w:tc>
        <w:tc>
          <w:tcPr>
            <w:tcW w:w="2856" w:type="dxa"/>
            <w:vAlign w:val="center"/>
          </w:tcPr>
          <w:p w14:paraId="16CF3C54"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Gotowość techniczna projektu do realizacji</w:t>
            </w:r>
          </w:p>
        </w:tc>
        <w:tc>
          <w:tcPr>
            <w:tcW w:w="7199" w:type="dxa"/>
          </w:tcPr>
          <w:p w14:paraId="07D0D453" w14:textId="049CE395" w:rsidR="002256ED"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kryterium sprawdzamy, czy </w:t>
            </w:r>
            <w:r w:rsidR="00633FE3" w:rsidRPr="009E7772">
              <w:rPr>
                <w:rFonts w:ascii="Arial" w:hAnsi="Arial" w:cs="Arial"/>
                <w:sz w:val="24"/>
                <w:szCs w:val="24"/>
              </w:rPr>
              <w:t>na moment złożenia wniosku o</w:t>
            </w:r>
            <w:r w:rsidR="007413BB" w:rsidRPr="009E7772">
              <w:rPr>
                <w:rFonts w:ascii="Arial" w:hAnsi="Arial" w:cs="Arial"/>
                <w:sz w:val="24"/>
                <w:szCs w:val="24"/>
              </w:rPr>
              <w:t> </w:t>
            </w:r>
            <w:r w:rsidR="00633FE3" w:rsidRPr="009E7772">
              <w:rPr>
                <w:rFonts w:ascii="Arial" w:hAnsi="Arial" w:cs="Arial"/>
                <w:sz w:val="24"/>
                <w:szCs w:val="24"/>
              </w:rPr>
              <w:t xml:space="preserve">dofinansowanie </w:t>
            </w:r>
            <w:r w:rsidRPr="009E7772">
              <w:rPr>
                <w:rFonts w:ascii="Arial" w:hAnsi="Arial" w:cs="Arial"/>
                <w:sz w:val="24"/>
                <w:szCs w:val="24"/>
              </w:rPr>
              <w:t>wnioskodawca posiada prawo do dysponowania gruntami lub obiektami na cele inwestycji, posiada wymaganą dokumentację techniczną i projektową, wymagane prawem decyzje, uzgodnienia i pozwolenia administracyjne.</w:t>
            </w:r>
          </w:p>
          <w:p w14:paraId="60F55297" w14:textId="7CDCBF57" w:rsidR="002256ED" w:rsidRPr="009E7772" w:rsidRDefault="002256ED" w:rsidP="007D6BCA">
            <w:pPr>
              <w:pStyle w:val="Tekstprzypisudolnego"/>
              <w:spacing w:before="100" w:beforeAutospacing="1" w:after="100" w:afterAutospacing="1" w:line="276" w:lineRule="auto"/>
              <w:rPr>
                <w:rFonts w:ascii="Arial" w:hAnsi="Arial" w:cs="Arial"/>
                <w:sz w:val="24"/>
                <w:szCs w:val="24"/>
                <w:lang w:val="pl-PL"/>
              </w:rPr>
            </w:pPr>
            <w:r w:rsidRPr="009E7772">
              <w:rPr>
                <w:rFonts w:ascii="Arial" w:hAnsi="Arial" w:cs="Arial"/>
                <w:sz w:val="24"/>
                <w:szCs w:val="24"/>
                <w:lang w:val="pl-PL"/>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w:t>
            </w:r>
            <w:r w:rsidR="007413BB" w:rsidRPr="009E7772">
              <w:rPr>
                <w:rFonts w:ascii="Arial" w:hAnsi="Arial" w:cs="Arial"/>
                <w:sz w:val="24"/>
                <w:szCs w:val="24"/>
                <w:lang w:val="pl-PL"/>
              </w:rPr>
              <w:t> </w:t>
            </w:r>
            <w:r w:rsidRPr="009E7772">
              <w:rPr>
                <w:rFonts w:ascii="Arial" w:hAnsi="Arial" w:cs="Arial"/>
                <w:sz w:val="24"/>
                <w:szCs w:val="24"/>
                <w:lang w:val="pl-PL"/>
              </w:rPr>
              <w:t>dofinansowanie projektu.</w:t>
            </w:r>
          </w:p>
          <w:p w14:paraId="2F277088" w14:textId="0B4FEDFD"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Pr="009E7772">
              <w:rPr>
                <w:rStyle w:val="Odwoanieprzypisudolnego"/>
                <w:rFonts w:ascii="Arial" w:hAnsi="Arial" w:cs="Arial"/>
                <w:sz w:val="24"/>
                <w:szCs w:val="24"/>
              </w:rPr>
              <w:footnoteReference w:id="5"/>
            </w:r>
            <w:r w:rsidRPr="009E7772">
              <w:rPr>
                <w:rFonts w:ascii="Arial" w:hAnsi="Arial" w:cs="Arial"/>
                <w:sz w:val="24"/>
                <w:szCs w:val="24"/>
              </w:rPr>
              <w:t>, w</w:t>
            </w:r>
            <w:r w:rsidR="007413BB" w:rsidRPr="009E7772">
              <w:rPr>
                <w:rFonts w:ascii="Arial" w:hAnsi="Arial" w:cs="Arial"/>
                <w:sz w:val="24"/>
                <w:szCs w:val="24"/>
              </w:rPr>
              <w:t> </w:t>
            </w:r>
            <w:r w:rsidRPr="009E7772">
              <w:rPr>
                <w:rFonts w:ascii="Arial" w:hAnsi="Arial" w:cs="Arial"/>
                <w:sz w:val="24"/>
                <w:szCs w:val="24"/>
              </w:rPr>
              <w:t>przypadku zatwierdzenia projektu do dofinansowania zobowiązany będzie dostarczyć wymagane pozwolenie opatrzone klauzulą ostateczności w terminie wskazanym w</w:t>
            </w:r>
            <w:r w:rsidR="007413BB" w:rsidRPr="009E7772">
              <w:rPr>
                <w:rFonts w:ascii="Arial" w:hAnsi="Arial" w:cs="Arial"/>
                <w:sz w:val="24"/>
                <w:szCs w:val="24"/>
              </w:rPr>
              <w:t> </w:t>
            </w:r>
            <w:r w:rsidRPr="009E7772">
              <w:rPr>
                <w:rFonts w:ascii="Arial" w:hAnsi="Arial" w:cs="Arial"/>
                <w:sz w:val="24"/>
                <w:szCs w:val="24"/>
              </w:rPr>
              <w:t>umowie o dofinansowanie projektu</w:t>
            </w:r>
            <w:r w:rsidRPr="009E7772">
              <w:rPr>
                <w:rStyle w:val="Odwoanieprzypisudolnego"/>
                <w:rFonts w:ascii="Arial" w:hAnsi="Arial" w:cs="Arial"/>
                <w:sz w:val="24"/>
                <w:szCs w:val="24"/>
              </w:rPr>
              <w:footnoteReference w:id="6"/>
            </w:r>
            <w:r w:rsidRPr="009E7772">
              <w:rPr>
                <w:rFonts w:ascii="Arial" w:hAnsi="Arial" w:cs="Arial"/>
                <w:sz w:val="24"/>
                <w:szCs w:val="24"/>
              </w:rPr>
              <w:t>, jednakże nie później niż 12 m-</w:t>
            </w:r>
            <w:proofErr w:type="spellStart"/>
            <w:r w:rsidRPr="009E7772">
              <w:rPr>
                <w:rFonts w:ascii="Arial" w:hAnsi="Arial" w:cs="Arial"/>
                <w:sz w:val="24"/>
                <w:szCs w:val="24"/>
              </w:rPr>
              <w:t>cy</w:t>
            </w:r>
            <w:proofErr w:type="spellEnd"/>
            <w:r w:rsidRPr="009E7772">
              <w:rPr>
                <w:rFonts w:ascii="Arial" w:hAnsi="Arial" w:cs="Arial"/>
                <w:sz w:val="24"/>
                <w:szCs w:val="24"/>
              </w:rPr>
              <w:t xml:space="preserve"> od daty uchwały zarządu województwa o wyborze projektu do dofinansowania.</w:t>
            </w:r>
          </w:p>
          <w:p w14:paraId="4CD791A6" w14:textId="4EDA0B87"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każdym przypadku pozwolenie nieostateczne posiadające klauzulę natychmiastowej wykonalności należy uznać za pozwolenie spełniające warunki kryterium</w:t>
            </w:r>
            <w:r w:rsidR="00171A30" w:rsidRPr="009E7772">
              <w:rPr>
                <w:rFonts w:ascii="Arial" w:hAnsi="Arial" w:cs="Arial"/>
                <w:sz w:val="24"/>
                <w:szCs w:val="24"/>
              </w:rPr>
              <w:t>.</w:t>
            </w:r>
          </w:p>
          <w:p w14:paraId="20DF1CD0" w14:textId="4FE7A78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 i załączniki.</w:t>
            </w:r>
          </w:p>
        </w:tc>
        <w:tc>
          <w:tcPr>
            <w:tcW w:w="3260" w:type="dxa"/>
          </w:tcPr>
          <w:p w14:paraId="6C8EBB26" w14:textId="386F675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r w:rsidR="00DB70D2" w:rsidRPr="009E7772" w:rsidDel="00DB70D2">
              <w:rPr>
                <w:rFonts w:ascii="Arial" w:hAnsi="Arial" w:cs="Arial"/>
                <w:sz w:val="24"/>
                <w:szCs w:val="24"/>
              </w:rPr>
              <w:t xml:space="preserve"> </w:t>
            </w:r>
            <w:r w:rsidR="00E05798" w:rsidRPr="009E7772">
              <w:rPr>
                <w:rFonts w:ascii="Arial" w:hAnsi="Arial" w:cs="Arial"/>
                <w:sz w:val="24"/>
                <w:szCs w:val="24"/>
              </w:rPr>
              <w:br/>
            </w:r>
            <w:r w:rsidRPr="009E7772">
              <w:rPr>
                <w:rFonts w:ascii="Arial" w:hAnsi="Arial" w:cs="Arial"/>
                <w:sz w:val="24"/>
                <w:szCs w:val="24"/>
              </w:rPr>
              <w:t>(NIE oznacza odrzucenie wniosku)</w:t>
            </w:r>
          </w:p>
          <w:p w14:paraId="4497A956" w14:textId="15BDAC35" w:rsidR="00C72292"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7750622" w14:textId="11D37A5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447EFD0" w14:textId="7908F95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2256ED" w:rsidRPr="009E7772" w14:paraId="5CD2B4FC" w14:textId="77777777" w:rsidTr="00C7060F">
        <w:trPr>
          <w:trHeight w:val="850"/>
        </w:trPr>
        <w:tc>
          <w:tcPr>
            <w:tcW w:w="1110" w:type="dxa"/>
            <w:vAlign w:val="center"/>
          </w:tcPr>
          <w:p w14:paraId="79177E97" w14:textId="116E9E74"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A.6</w:t>
            </w:r>
          </w:p>
        </w:tc>
        <w:tc>
          <w:tcPr>
            <w:tcW w:w="2856" w:type="dxa"/>
            <w:vAlign w:val="center"/>
          </w:tcPr>
          <w:p w14:paraId="156056E0" w14:textId="04C28BE4"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Okres realizacji projektu</w:t>
            </w:r>
          </w:p>
        </w:tc>
        <w:tc>
          <w:tcPr>
            <w:tcW w:w="7199" w:type="dxa"/>
          </w:tcPr>
          <w:p w14:paraId="32C7EE19" w14:textId="7ECC29CB" w:rsidR="002256ED" w:rsidRPr="009E7772" w:rsidRDefault="002256ED" w:rsidP="007D6BCA">
            <w:pPr>
              <w:pStyle w:val="NormalnyWeb"/>
              <w:spacing w:line="276" w:lineRule="auto"/>
              <w:rPr>
                <w:rFonts w:ascii="Arial" w:hAnsi="Arial" w:cs="Arial"/>
              </w:rPr>
            </w:pPr>
            <w:r w:rsidRPr="009E7772">
              <w:rPr>
                <w:rFonts w:ascii="Arial" w:hAnsi="Arial" w:cs="Arial"/>
              </w:rPr>
              <w:t>W kryterium sprawdzamy, czy zakładany maksymalny okres realizacji projektu nie przekracza 3</w:t>
            </w:r>
            <w:r w:rsidR="008D3F73" w:rsidRPr="009E7772">
              <w:rPr>
                <w:rFonts w:ascii="Arial" w:hAnsi="Arial" w:cs="Arial"/>
              </w:rPr>
              <w:t>0</w:t>
            </w:r>
            <w:r w:rsidR="00D212F2" w:rsidRPr="009E7772">
              <w:rPr>
                <w:rFonts w:ascii="Arial" w:hAnsi="Arial" w:cs="Arial"/>
              </w:rPr>
              <w:t xml:space="preserve"> </w:t>
            </w:r>
            <w:r w:rsidRPr="009E7772">
              <w:rPr>
                <w:rFonts w:ascii="Arial" w:hAnsi="Arial" w:cs="Arial"/>
              </w:rPr>
              <w:t>miesięcy</w:t>
            </w:r>
            <w:r w:rsidR="00B056BB" w:rsidRPr="009E7772">
              <w:rPr>
                <w:rFonts w:ascii="Arial" w:hAnsi="Arial" w:cs="Arial"/>
              </w:rPr>
              <w:t xml:space="preserve"> od terminu zakończenia naboru</w:t>
            </w:r>
            <w:r w:rsidRPr="009E7772">
              <w:rPr>
                <w:rFonts w:ascii="Arial" w:hAnsi="Arial" w:cs="Arial"/>
              </w:rPr>
              <w:t>.</w:t>
            </w:r>
          </w:p>
          <w:p w14:paraId="407BF8CA" w14:textId="77777777" w:rsidR="00696344"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BF19822" w14:textId="0C5F563C"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w:t>
            </w:r>
          </w:p>
        </w:tc>
        <w:tc>
          <w:tcPr>
            <w:tcW w:w="3260" w:type="dxa"/>
          </w:tcPr>
          <w:p w14:paraId="2BA9CF7D" w14:textId="6EB72230"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39E2F2CE" w14:textId="0710E021"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289A7C5" w14:textId="4BFAF112"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6E661223" w14:textId="403FDE48" w:rsidR="002256ED" w:rsidRPr="009E7772" w:rsidRDefault="002256ED"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bl>
    <w:p w14:paraId="3CBC3C42" w14:textId="23408CA8" w:rsidR="002C2CE8" w:rsidRPr="009E7772" w:rsidRDefault="007257F1" w:rsidP="007D6BCA">
      <w:pPr>
        <w:pStyle w:val="Nagwek1"/>
        <w:numPr>
          <w:ilvl w:val="0"/>
          <w:numId w:val="12"/>
        </w:numPr>
        <w:rPr>
          <w:rFonts w:cs="Arial"/>
          <w:sz w:val="24"/>
          <w:szCs w:val="24"/>
        </w:rPr>
      </w:pPr>
      <w:r w:rsidRPr="009E7772">
        <w:rPr>
          <w:rFonts w:cs="Arial"/>
          <w:sz w:val="24"/>
          <w:szCs w:val="24"/>
        </w:rPr>
        <w:t>KRYTERIA MERYTORYCZNE OGÓLNE</w:t>
      </w:r>
    </w:p>
    <w:tbl>
      <w:tblPr>
        <w:tblpPr w:leftFromText="141" w:rightFromText="141" w:vertAnchor="text"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2907"/>
        <w:gridCol w:w="7230"/>
        <w:gridCol w:w="3231"/>
      </w:tblGrid>
      <w:tr w:rsidR="004D7AF8" w:rsidRPr="009E7772" w14:paraId="7EB10808" w14:textId="77777777" w:rsidTr="007D6BCA">
        <w:trPr>
          <w:trHeight w:val="283"/>
          <w:tblHeader/>
        </w:trPr>
        <w:tc>
          <w:tcPr>
            <w:tcW w:w="1057" w:type="dxa"/>
            <w:shd w:val="clear" w:color="auto" w:fill="E7E6E6"/>
          </w:tcPr>
          <w:p w14:paraId="1C607CA1"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Numer</w:t>
            </w:r>
          </w:p>
        </w:tc>
        <w:tc>
          <w:tcPr>
            <w:tcW w:w="2907" w:type="dxa"/>
            <w:shd w:val="clear" w:color="auto" w:fill="E7E6E6"/>
          </w:tcPr>
          <w:p w14:paraId="3C99FF5C"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Nazwa</w:t>
            </w:r>
          </w:p>
        </w:tc>
        <w:tc>
          <w:tcPr>
            <w:tcW w:w="7230" w:type="dxa"/>
            <w:shd w:val="clear" w:color="auto" w:fill="E7E6E6"/>
          </w:tcPr>
          <w:p w14:paraId="7AE64236"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Definicja kryterium</w:t>
            </w:r>
          </w:p>
        </w:tc>
        <w:tc>
          <w:tcPr>
            <w:tcW w:w="3231" w:type="dxa"/>
            <w:shd w:val="clear" w:color="auto" w:fill="E7E6E6"/>
          </w:tcPr>
          <w:p w14:paraId="6E8710FE"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Opis znaczenia kryterium</w:t>
            </w:r>
          </w:p>
          <w:p w14:paraId="4EA3D862" w14:textId="77777777" w:rsidR="003C40D0" w:rsidRPr="009E7772" w:rsidRDefault="003C40D0" w:rsidP="007D6BCA">
            <w:pPr>
              <w:spacing w:before="100" w:beforeAutospacing="1" w:after="100" w:afterAutospacing="1"/>
              <w:rPr>
                <w:rFonts w:ascii="Arial" w:hAnsi="Arial" w:cs="Arial"/>
                <w:b/>
                <w:bCs/>
                <w:sz w:val="24"/>
                <w:szCs w:val="24"/>
              </w:rPr>
            </w:pPr>
            <w:r w:rsidRPr="009E7772">
              <w:rPr>
                <w:rFonts w:ascii="Arial" w:hAnsi="Arial" w:cs="Arial"/>
                <w:b/>
                <w:bCs/>
                <w:sz w:val="24"/>
                <w:szCs w:val="24"/>
              </w:rPr>
              <w:t>(sposób oceny)</w:t>
            </w:r>
          </w:p>
        </w:tc>
      </w:tr>
      <w:tr w:rsidR="00654448" w:rsidRPr="009E7772" w14:paraId="1C87E88E" w14:textId="77777777" w:rsidTr="007D6BCA">
        <w:trPr>
          <w:trHeight w:val="5816"/>
        </w:trPr>
        <w:tc>
          <w:tcPr>
            <w:tcW w:w="1057" w:type="dxa"/>
            <w:vAlign w:val="center"/>
          </w:tcPr>
          <w:p w14:paraId="688E1257"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B.1</w:t>
            </w:r>
          </w:p>
        </w:tc>
        <w:tc>
          <w:tcPr>
            <w:tcW w:w="2907" w:type="dxa"/>
            <w:vAlign w:val="center"/>
          </w:tcPr>
          <w:p w14:paraId="2D628220"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Kwalifikowalność wnioskodawcy/partnerów</w:t>
            </w:r>
          </w:p>
        </w:tc>
        <w:tc>
          <w:tcPr>
            <w:tcW w:w="7230" w:type="dxa"/>
          </w:tcPr>
          <w:p w14:paraId="53B4F28A" w14:textId="7777777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wnioskodawca oraz partnerzy są uprawnieni do ubiegania się o dofinansowanie, tj. czy należą do jednej z poniższych grup:</w:t>
            </w:r>
          </w:p>
          <w:p w14:paraId="67CF3DA2" w14:textId="56CBDA20"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jednost</w:t>
            </w:r>
            <w:r w:rsidRPr="009E7772">
              <w:rPr>
                <w:rFonts w:ascii="Arial" w:eastAsia="Times New Roman" w:hAnsi="Arial" w:cs="Arial"/>
                <w:sz w:val="24"/>
                <w:szCs w:val="24"/>
                <w:lang w:val="pl-PL" w:eastAsia="pl-PL"/>
              </w:rPr>
              <w:t xml:space="preserve">ki </w:t>
            </w:r>
            <w:r w:rsidRPr="009E7772">
              <w:rPr>
                <w:rFonts w:ascii="Arial" w:eastAsia="Times New Roman" w:hAnsi="Arial" w:cs="Arial"/>
                <w:sz w:val="24"/>
                <w:szCs w:val="24"/>
                <w:lang w:eastAsia="pl-PL"/>
              </w:rPr>
              <w:t>samorządu terytorialnego,</w:t>
            </w:r>
          </w:p>
          <w:p w14:paraId="118155D2" w14:textId="77777777"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spółdzielni</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 xml:space="preserve"> mieszkaniow</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w:t>
            </w:r>
          </w:p>
          <w:p w14:paraId="5C1A8454" w14:textId="657BF150"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wspólnot</w:t>
            </w:r>
            <w:r w:rsidRPr="009E7772">
              <w:rPr>
                <w:rFonts w:ascii="Arial" w:eastAsia="Times New Roman" w:hAnsi="Arial" w:cs="Arial"/>
                <w:sz w:val="24"/>
                <w:szCs w:val="24"/>
                <w:lang w:val="pl-PL" w:eastAsia="pl-PL"/>
              </w:rPr>
              <w:t>y</w:t>
            </w:r>
            <w:r w:rsidRPr="009E7772">
              <w:rPr>
                <w:rFonts w:ascii="Arial" w:eastAsia="Times New Roman" w:hAnsi="Arial" w:cs="Arial"/>
                <w:sz w:val="24"/>
                <w:szCs w:val="24"/>
                <w:lang w:eastAsia="pl-PL"/>
              </w:rPr>
              <w:t xml:space="preserve"> mieszkaniow</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w:t>
            </w:r>
          </w:p>
          <w:p w14:paraId="23DE7388" w14:textId="5EE57549" w:rsidR="00654448"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towarzystw</w:t>
            </w:r>
            <w:r w:rsidRPr="009E7772">
              <w:rPr>
                <w:rFonts w:ascii="Arial" w:eastAsia="Times New Roman" w:hAnsi="Arial" w:cs="Arial"/>
                <w:sz w:val="24"/>
                <w:szCs w:val="24"/>
                <w:lang w:val="pl-PL" w:eastAsia="pl-PL"/>
              </w:rPr>
              <w:t>a</w:t>
            </w:r>
            <w:r w:rsidRPr="009E7772">
              <w:rPr>
                <w:rFonts w:ascii="Arial" w:eastAsia="Times New Roman" w:hAnsi="Arial" w:cs="Arial"/>
                <w:sz w:val="24"/>
                <w:szCs w:val="24"/>
                <w:lang w:eastAsia="pl-PL"/>
              </w:rPr>
              <w:t xml:space="preserve"> budownictwa społecznego,</w:t>
            </w:r>
          </w:p>
          <w:p w14:paraId="7D3CC041" w14:textId="77777777" w:rsidR="003A18CA" w:rsidRPr="009E7772" w:rsidRDefault="00654448"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eastAsia="pl-PL"/>
              </w:rPr>
              <w:t>organizacj</w:t>
            </w:r>
            <w:r w:rsidRPr="009E7772">
              <w:rPr>
                <w:rFonts w:ascii="Arial" w:eastAsia="Times New Roman" w:hAnsi="Arial" w:cs="Arial"/>
                <w:sz w:val="24"/>
                <w:szCs w:val="24"/>
                <w:lang w:val="pl-PL" w:eastAsia="pl-PL"/>
              </w:rPr>
              <w:t>e</w:t>
            </w:r>
            <w:r w:rsidRPr="009E7772">
              <w:rPr>
                <w:rFonts w:ascii="Arial" w:eastAsia="Times New Roman" w:hAnsi="Arial" w:cs="Arial"/>
                <w:sz w:val="24"/>
                <w:szCs w:val="24"/>
                <w:lang w:eastAsia="pl-PL"/>
              </w:rPr>
              <w:t xml:space="preserve"> pozarządow</w:t>
            </w:r>
            <w:r w:rsidRPr="009E7772">
              <w:rPr>
                <w:rFonts w:ascii="Arial" w:eastAsia="Times New Roman" w:hAnsi="Arial" w:cs="Arial"/>
                <w:sz w:val="24"/>
                <w:szCs w:val="24"/>
                <w:lang w:val="pl-PL" w:eastAsia="pl-PL"/>
              </w:rPr>
              <w:t>e</w:t>
            </w:r>
            <w:r w:rsidR="003A18CA" w:rsidRPr="009E7772">
              <w:rPr>
                <w:rFonts w:ascii="Arial" w:eastAsia="Times New Roman" w:hAnsi="Arial" w:cs="Arial"/>
                <w:sz w:val="24"/>
                <w:szCs w:val="24"/>
                <w:lang w:val="pl-PL" w:eastAsia="pl-PL"/>
              </w:rPr>
              <w:t>,</w:t>
            </w:r>
          </w:p>
          <w:p w14:paraId="4BC8E05F" w14:textId="35FF1A7C" w:rsidR="003A18CA" w:rsidRPr="009E7772" w:rsidRDefault="003A18C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uczelnie</w:t>
            </w:r>
            <w:r w:rsidR="00B26FAE" w:rsidRPr="009E7772">
              <w:rPr>
                <w:rFonts w:ascii="Arial" w:eastAsia="Times New Roman" w:hAnsi="Arial" w:cs="Arial"/>
                <w:sz w:val="24"/>
                <w:szCs w:val="24"/>
                <w:lang w:val="pl-PL" w:eastAsia="pl-PL"/>
              </w:rPr>
              <w:t>,</w:t>
            </w:r>
          </w:p>
          <w:p w14:paraId="1A3F38EF" w14:textId="22212179" w:rsidR="004A5EDA" w:rsidRPr="009E7772" w:rsidRDefault="004A5ED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instytucje kultury,</w:t>
            </w:r>
          </w:p>
          <w:p w14:paraId="2AB5CF6E" w14:textId="77777777" w:rsidR="003A18CA" w:rsidRPr="009E7772" w:rsidRDefault="003A18CA"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lang w:val="pl-PL" w:eastAsia="pl-PL"/>
              </w:rPr>
              <w:t>przedsiębiorstwa,</w:t>
            </w:r>
          </w:p>
          <w:p w14:paraId="2AFD8327" w14:textId="693E70EA" w:rsidR="005D6A91" w:rsidRPr="009E7772" w:rsidRDefault="005D6A91" w:rsidP="007D6BCA">
            <w:pPr>
              <w:pStyle w:val="Akapitzlist"/>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color w:val="000000"/>
                <w:sz w:val="24"/>
                <w:szCs w:val="24"/>
                <w:lang w:eastAsia="pl-PL"/>
              </w:rPr>
              <w:t>jednostki organizacyjne działające w imieniu jednostek samorządu terytorialnego,</w:t>
            </w:r>
          </w:p>
          <w:p w14:paraId="6780A54A" w14:textId="3DF37C77" w:rsidR="003A18CA" w:rsidRPr="009E7772" w:rsidRDefault="003A18CA"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państwowe jednostki organizacyjne</w:t>
            </w:r>
            <w:r w:rsidR="007F5624" w:rsidRPr="009E7772">
              <w:rPr>
                <w:rFonts w:ascii="Arial" w:hAnsi="Arial" w:cs="Arial"/>
                <w:sz w:val="24"/>
                <w:szCs w:val="24"/>
              </w:rPr>
              <w:t xml:space="preserve"> (wyłącznie w ramach partnerstwa z jednostką samorządu terytorialnego)</w:t>
            </w:r>
            <w:r w:rsidRPr="009E7772">
              <w:rPr>
                <w:rFonts w:ascii="Arial" w:hAnsi="Arial" w:cs="Arial"/>
                <w:sz w:val="24"/>
                <w:szCs w:val="24"/>
              </w:rPr>
              <w:t>,</w:t>
            </w:r>
          </w:p>
          <w:p w14:paraId="79D0A547" w14:textId="798F8709" w:rsidR="00E90E99" w:rsidRPr="009E7772" w:rsidRDefault="003A18CA"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państwowe osoby prawne</w:t>
            </w:r>
            <w:r w:rsidR="007F5624" w:rsidRPr="009E7772">
              <w:rPr>
                <w:rFonts w:ascii="Arial" w:hAnsi="Arial" w:cs="Arial"/>
                <w:sz w:val="24"/>
                <w:szCs w:val="24"/>
              </w:rPr>
              <w:t xml:space="preserve"> (wyłącznie w ramach partnerstwa z jednostką samorządu terytorialnego)</w:t>
            </w:r>
            <w:r w:rsidR="00E90E99" w:rsidRPr="009E7772">
              <w:rPr>
                <w:rFonts w:ascii="Arial" w:hAnsi="Arial" w:cs="Arial"/>
                <w:sz w:val="24"/>
                <w:szCs w:val="24"/>
              </w:rPr>
              <w:t>,</w:t>
            </w:r>
          </w:p>
          <w:p w14:paraId="5307ADF2" w14:textId="77777777" w:rsidR="00B26FAE" w:rsidRPr="009E7772" w:rsidRDefault="00E90E99" w:rsidP="007D6BCA">
            <w:pPr>
              <w:numPr>
                <w:ilvl w:val="0"/>
                <w:numId w:val="4"/>
              </w:numPr>
              <w:spacing w:before="100" w:beforeAutospacing="1" w:after="100" w:afterAutospacing="1"/>
              <w:rPr>
                <w:rFonts w:ascii="Arial" w:hAnsi="Arial" w:cs="Arial"/>
                <w:sz w:val="24"/>
                <w:szCs w:val="24"/>
              </w:rPr>
            </w:pPr>
            <w:r w:rsidRPr="009E7772">
              <w:rPr>
                <w:rFonts w:ascii="Arial" w:hAnsi="Arial" w:cs="Arial"/>
                <w:sz w:val="24"/>
                <w:szCs w:val="24"/>
              </w:rPr>
              <w:t>kościoły i związki wyznaniowe</w:t>
            </w:r>
            <w:r w:rsidR="00B26FAE" w:rsidRPr="009E7772">
              <w:rPr>
                <w:rFonts w:ascii="Arial" w:hAnsi="Arial" w:cs="Arial"/>
                <w:sz w:val="24"/>
                <w:szCs w:val="24"/>
              </w:rPr>
              <w:t>,</w:t>
            </w:r>
          </w:p>
          <w:p w14:paraId="0A351528" w14:textId="77777777" w:rsidR="006403FF" w:rsidRPr="009E7772" w:rsidRDefault="00B26FAE" w:rsidP="007D6BCA">
            <w:pPr>
              <w:numPr>
                <w:ilvl w:val="0"/>
                <w:numId w:val="4"/>
              </w:numPr>
              <w:spacing w:before="100" w:beforeAutospacing="1" w:after="100" w:afterAutospacing="1"/>
              <w:rPr>
                <w:rFonts w:ascii="Arial" w:hAnsi="Arial" w:cs="Arial"/>
                <w:sz w:val="24"/>
                <w:szCs w:val="24"/>
              </w:rPr>
            </w:pPr>
            <w:r w:rsidRPr="009E7772">
              <w:rPr>
                <w:rFonts w:ascii="Arial" w:eastAsia="Times New Roman" w:hAnsi="Arial" w:cs="Arial"/>
                <w:sz w:val="24"/>
                <w:szCs w:val="24"/>
              </w:rPr>
              <w:t>spółki wodne</w:t>
            </w:r>
            <w:r w:rsidR="006403FF" w:rsidRPr="009E7772">
              <w:rPr>
                <w:rFonts w:ascii="Arial" w:eastAsia="Times New Roman" w:hAnsi="Arial" w:cs="Arial"/>
                <w:sz w:val="24"/>
                <w:szCs w:val="24"/>
              </w:rPr>
              <w:t>,</w:t>
            </w:r>
          </w:p>
          <w:p w14:paraId="7E874677" w14:textId="2EDA7EE1" w:rsidR="00696344" w:rsidRPr="009E7772" w:rsidRDefault="006403FF" w:rsidP="007D6BCA">
            <w:pPr>
              <w:numPr>
                <w:ilvl w:val="0"/>
                <w:numId w:val="4"/>
              </w:numPr>
              <w:spacing w:before="100" w:beforeAutospacing="1" w:after="100" w:afterAutospacing="1"/>
              <w:ind w:left="714" w:hanging="357"/>
              <w:rPr>
                <w:rFonts w:ascii="Arial" w:hAnsi="Arial" w:cs="Arial"/>
                <w:sz w:val="24"/>
                <w:szCs w:val="24"/>
              </w:rPr>
            </w:pPr>
            <w:r w:rsidRPr="009E7772">
              <w:rPr>
                <w:rFonts w:ascii="Arial" w:hAnsi="Arial" w:cs="Arial"/>
                <w:sz w:val="24"/>
                <w:szCs w:val="24"/>
              </w:rPr>
              <w:t>partner prywatny we współpracy z podmiotem publicznym w przypadku projektów realizowanych w formule partnerstwa publiczno-prywatnego</w:t>
            </w:r>
            <w:r w:rsidR="00654448" w:rsidRPr="009E7772">
              <w:rPr>
                <w:rFonts w:ascii="Arial" w:eastAsia="Times New Roman" w:hAnsi="Arial" w:cs="Arial"/>
                <w:sz w:val="24"/>
                <w:szCs w:val="24"/>
                <w:lang w:eastAsia="pl-PL"/>
              </w:rPr>
              <w:t>.</w:t>
            </w:r>
          </w:p>
          <w:p w14:paraId="3726DC65" w14:textId="379587CB" w:rsidR="007413BB" w:rsidRPr="009E7772" w:rsidDel="007968FF"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7413BB" w:rsidRPr="009E7772">
              <w:rPr>
                <w:rFonts w:ascii="Arial" w:hAnsi="Arial" w:cs="Arial"/>
                <w:sz w:val="24"/>
                <w:szCs w:val="24"/>
              </w:rPr>
              <w:t> </w:t>
            </w:r>
            <w:r w:rsidRPr="009E7772">
              <w:rPr>
                <w:rFonts w:ascii="Arial" w:hAnsi="Arial" w:cs="Arial"/>
                <w:sz w:val="24"/>
                <w:szCs w:val="24"/>
              </w:rPr>
              <w:t>dofinansowanie projektu i załączniki (porozumienie/umowa o</w:t>
            </w:r>
            <w:r w:rsidR="007413BB" w:rsidRPr="009E7772">
              <w:rPr>
                <w:rFonts w:ascii="Arial" w:hAnsi="Arial" w:cs="Arial"/>
                <w:sz w:val="24"/>
                <w:szCs w:val="24"/>
              </w:rPr>
              <w:t> </w:t>
            </w:r>
            <w:r w:rsidRPr="009E7772">
              <w:rPr>
                <w:rFonts w:ascii="Arial" w:hAnsi="Arial" w:cs="Arial"/>
                <w:sz w:val="24"/>
                <w:szCs w:val="24"/>
              </w:rPr>
              <w:t>partnerstwie).</w:t>
            </w:r>
          </w:p>
        </w:tc>
        <w:tc>
          <w:tcPr>
            <w:tcW w:w="3231" w:type="dxa"/>
          </w:tcPr>
          <w:p w14:paraId="39D6E6CA" w14:textId="1B4C0405"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0D9721BA" w14:textId="6177720D"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9F58301" w14:textId="23D14897"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4138953" w14:textId="0F425628" w:rsidR="00654448" w:rsidRPr="009E7772" w:rsidRDefault="00654448"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96427A" w:rsidRPr="009E7772" w14:paraId="7C862044" w14:textId="77777777" w:rsidTr="007D6BCA">
        <w:trPr>
          <w:trHeight w:val="4812"/>
        </w:trPr>
        <w:tc>
          <w:tcPr>
            <w:tcW w:w="1057" w:type="dxa"/>
            <w:vAlign w:val="center"/>
          </w:tcPr>
          <w:p w14:paraId="43C29ED8" w14:textId="42B57A99"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B.2</w:t>
            </w:r>
          </w:p>
        </w:tc>
        <w:tc>
          <w:tcPr>
            <w:tcW w:w="2907" w:type="dxa"/>
            <w:vAlign w:val="center"/>
          </w:tcPr>
          <w:p w14:paraId="1C549A44" w14:textId="270C4CEA" w:rsidR="0096427A" w:rsidRPr="009E7772" w:rsidRDefault="0096427A" w:rsidP="007D6BCA">
            <w:pPr>
              <w:spacing w:before="100" w:beforeAutospacing="1" w:after="100" w:afterAutospacing="1"/>
              <w:rPr>
                <w:rFonts w:ascii="Arial" w:hAnsi="Arial" w:cs="Arial"/>
                <w:sz w:val="24"/>
                <w:szCs w:val="24"/>
              </w:rPr>
            </w:pPr>
            <w:bookmarkStart w:id="4" w:name="_Hlk150257590"/>
            <w:r w:rsidRPr="009E7772">
              <w:rPr>
                <w:rFonts w:ascii="Arial" w:hAnsi="Arial" w:cs="Arial"/>
                <w:sz w:val="24"/>
                <w:szCs w:val="24"/>
              </w:rPr>
              <w:t>Prawidłowość wyboru partnerów uczestniczących/</w:t>
            </w:r>
            <w:r w:rsidR="004A4660" w:rsidRPr="009E7772">
              <w:rPr>
                <w:rFonts w:ascii="Arial" w:hAnsi="Arial" w:cs="Arial"/>
                <w:sz w:val="24"/>
                <w:szCs w:val="24"/>
              </w:rPr>
              <w:br/>
            </w:r>
            <w:r w:rsidRPr="009E7772">
              <w:rPr>
                <w:rFonts w:ascii="Arial" w:hAnsi="Arial" w:cs="Arial"/>
                <w:sz w:val="24"/>
                <w:szCs w:val="24"/>
              </w:rPr>
              <w:t>realizujących projekt</w:t>
            </w:r>
            <w:bookmarkEnd w:id="4"/>
          </w:p>
        </w:tc>
        <w:tc>
          <w:tcPr>
            <w:tcW w:w="7230" w:type="dxa"/>
          </w:tcPr>
          <w:p w14:paraId="69984E23" w14:textId="49073FE9" w:rsidR="00696344" w:rsidRPr="009E7772" w:rsidRDefault="00F57B78" w:rsidP="007D6BCA">
            <w:pPr>
              <w:spacing w:before="100" w:beforeAutospacing="1" w:after="100" w:afterAutospacing="1"/>
              <w:rPr>
                <w:rFonts w:ascii="Arial" w:hAnsi="Arial" w:cs="Arial"/>
                <w:sz w:val="24"/>
                <w:szCs w:val="24"/>
              </w:rPr>
            </w:pPr>
            <w:bookmarkStart w:id="5" w:name="_Hlk150257684"/>
            <w:r w:rsidRPr="009E7772">
              <w:rPr>
                <w:rFonts w:ascii="Arial" w:hAnsi="Arial" w:cs="Arial"/>
                <w:sz w:val="24"/>
                <w:szCs w:val="24"/>
              </w:rPr>
              <w:t>W kryterium sprawdzamy,</w:t>
            </w:r>
            <w:r w:rsidR="0096427A" w:rsidRPr="009E7772">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8D3F73" w:rsidRPr="009E7772">
              <w:rPr>
                <w:rFonts w:ascii="Arial" w:hAnsi="Arial" w:cs="Arial"/>
                <w:sz w:val="24"/>
                <w:szCs w:val="24"/>
              </w:rPr>
              <w:t xml:space="preserve">z </w:t>
            </w:r>
            <w:r w:rsidR="0096427A" w:rsidRPr="009E7772">
              <w:rPr>
                <w:rFonts w:ascii="Arial" w:hAnsi="Arial" w:cs="Arial"/>
                <w:sz w:val="24"/>
                <w:szCs w:val="24"/>
              </w:rPr>
              <w:t>2022</w:t>
            </w:r>
            <w:r w:rsidR="008D3F73" w:rsidRPr="009E7772">
              <w:rPr>
                <w:rFonts w:ascii="Arial" w:hAnsi="Arial" w:cs="Arial"/>
                <w:sz w:val="24"/>
                <w:szCs w:val="24"/>
              </w:rPr>
              <w:t xml:space="preserve"> r.,</w:t>
            </w:r>
            <w:r w:rsidR="0096427A" w:rsidRPr="009E7772">
              <w:rPr>
                <w:rFonts w:ascii="Arial" w:hAnsi="Arial" w:cs="Arial"/>
                <w:sz w:val="24"/>
                <w:szCs w:val="24"/>
              </w:rPr>
              <w:t xml:space="preserve"> poz. 1079</w:t>
            </w:r>
            <w:r w:rsidR="008D3F73" w:rsidRPr="009E7772">
              <w:rPr>
                <w:rFonts w:ascii="Arial" w:hAnsi="Arial" w:cs="Arial"/>
                <w:sz w:val="24"/>
                <w:szCs w:val="24"/>
              </w:rPr>
              <w:t xml:space="preserve"> z </w:t>
            </w:r>
            <w:proofErr w:type="spellStart"/>
            <w:r w:rsidR="008D3F73" w:rsidRPr="009E7772">
              <w:rPr>
                <w:rFonts w:ascii="Arial" w:hAnsi="Arial" w:cs="Arial"/>
                <w:sz w:val="24"/>
                <w:szCs w:val="24"/>
              </w:rPr>
              <w:t>późn</w:t>
            </w:r>
            <w:proofErr w:type="spellEnd"/>
            <w:r w:rsidR="008D3F73" w:rsidRPr="009E7772">
              <w:rPr>
                <w:rFonts w:ascii="Arial" w:hAnsi="Arial" w:cs="Arial"/>
                <w:sz w:val="24"/>
                <w:szCs w:val="24"/>
              </w:rPr>
              <w:t>. zm.</w:t>
            </w:r>
            <w:r w:rsidR="0096427A" w:rsidRPr="009E7772">
              <w:rPr>
                <w:rFonts w:ascii="Arial" w:hAnsi="Arial" w:cs="Arial"/>
                <w:sz w:val="24"/>
                <w:szCs w:val="24"/>
              </w:rPr>
              <w:t>).</w:t>
            </w:r>
          </w:p>
          <w:p w14:paraId="74AED55A" w14:textId="7EEFFCE4"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jest weryfikowane w oparciu o treść oświadczenia stanowiącego </w:t>
            </w:r>
            <w:r w:rsidR="00F57B78" w:rsidRPr="009E7772">
              <w:rPr>
                <w:rFonts w:ascii="Arial" w:hAnsi="Arial" w:cs="Arial"/>
                <w:sz w:val="24"/>
                <w:szCs w:val="24"/>
              </w:rPr>
              <w:t>załącznik do</w:t>
            </w:r>
            <w:r w:rsidRPr="009E7772">
              <w:rPr>
                <w:rFonts w:ascii="Arial" w:hAnsi="Arial" w:cs="Arial"/>
                <w:sz w:val="24"/>
                <w:szCs w:val="24"/>
              </w:rPr>
              <w:t xml:space="preserve"> wniosku o dofinansowanie projektu.</w:t>
            </w:r>
            <w:bookmarkEnd w:id="5"/>
          </w:p>
        </w:tc>
        <w:tc>
          <w:tcPr>
            <w:tcW w:w="3231" w:type="dxa"/>
          </w:tcPr>
          <w:p w14:paraId="50009A84" w14:textId="2BD9BC89"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TAK/NIE/NIE DOTYCZY</w:t>
            </w:r>
            <w:r w:rsidRPr="009E7772">
              <w:rPr>
                <w:rFonts w:ascii="Arial" w:hAnsi="Arial" w:cs="Arial"/>
                <w:sz w:val="24"/>
                <w:szCs w:val="24"/>
              </w:rPr>
              <w:br/>
              <w:t>(NIE oznacza odrzucenie wniosku)</w:t>
            </w:r>
          </w:p>
          <w:p w14:paraId="76C5FC87" w14:textId="76083194"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2475B198" w14:textId="57C5B827"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723BD5CD" w14:textId="78FEE6CF" w:rsidR="0096427A" w:rsidRPr="009E7772" w:rsidRDefault="0096427A"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0D05DF2E" w14:textId="77777777" w:rsidTr="007D6BCA">
        <w:trPr>
          <w:trHeight w:val="283"/>
        </w:trPr>
        <w:tc>
          <w:tcPr>
            <w:tcW w:w="1057" w:type="dxa"/>
            <w:vAlign w:val="center"/>
          </w:tcPr>
          <w:p w14:paraId="2F6DDE06" w14:textId="501E21C8"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3</w:t>
            </w:r>
          </w:p>
        </w:tc>
        <w:tc>
          <w:tcPr>
            <w:tcW w:w="2907" w:type="dxa"/>
            <w:vAlign w:val="center"/>
          </w:tcPr>
          <w:p w14:paraId="763139ED" w14:textId="1023776B"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 xml:space="preserve">typami projektów przewidzianymi </w:t>
            </w:r>
            <w:r w:rsidRPr="009E7772">
              <w:rPr>
                <w:rFonts w:ascii="Arial" w:hAnsi="Arial" w:cs="Arial"/>
                <w:sz w:val="24"/>
                <w:szCs w:val="24"/>
              </w:rPr>
              <w:br/>
              <w:t>do wsparcia w ramach działania</w:t>
            </w:r>
          </w:p>
        </w:tc>
        <w:tc>
          <w:tcPr>
            <w:tcW w:w="7230" w:type="dxa"/>
          </w:tcPr>
          <w:p w14:paraId="0DEBD348" w14:textId="77777777" w:rsidR="001E753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dotyczy</w:t>
            </w:r>
            <w:r w:rsidR="001E753E" w:rsidRPr="009E7772">
              <w:rPr>
                <w:rFonts w:ascii="Arial" w:hAnsi="Arial" w:cs="Arial"/>
                <w:sz w:val="24"/>
                <w:szCs w:val="24"/>
              </w:rPr>
              <w:t>:</w:t>
            </w:r>
          </w:p>
          <w:p w14:paraId="4EF34EC5" w14:textId="4C818732" w:rsidR="00B77EE5" w:rsidRPr="009E7772" w:rsidRDefault="00B77EE5" w:rsidP="007D6BCA">
            <w:pPr>
              <w:pStyle w:val="Akapitzlist"/>
              <w:numPr>
                <w:ilvl w:val="0"/>
                <w:numId w:val="8"/>
              </w:numPr>
              <w:spacing w:before="100" w:beforeAutospacing="1" w:after="100" w:afterAutospacing="1"/>
              <w:ind w:left="457" w:hanging="457"/>
              <w:rPr>
                <w:rFonts w:ascii="Arial" w:eastAsia="Times New Roman" w:hAnsi="Arial" w:cs="Arial"/>
                <w:sz w:val="24"/>
                <w:szCs w:val="24"/>
                <w:lang w:eastAsia="pl-PL"/>
              </w:rPr>
            </w:pPr>
            <w:r w:rsidRPr="009E7772">
              <w:rPr>
                <w:rFonts w:ascii="Arial" w:hAnsi="Arial" w:cs="Arial"/>
                <w:sz w:val="24"/>
                <w:szCs w:val="24"/>
              </w:rPr>
              <w:t>d</w:t>
            </w:r>
            <w:r w:rsidRPr="009E7772">
              <w:rPr>
                <w:rFonts w:ascii="Arial" w:eastAsia="Times New Roman" w:hAnsi="Arial" w:cs="Arial"/>
                <w:sz w:val="24"/>
                <w:szCs w:val="24"/>
                <w:lang w:eastAsia="pl-PL"/>
              </w:rPr>
              <w:t>ziałań w zakresie adaptacji do zmian klimatu w miastach i</w:t>
            </w:r>
            <w:r w:rsidR="00BA7403" w:rsidRPr="009E7772">
              <w:rPr>
                <w:rFonts w:ascii="Arial" w:eastAsia="Times New Roman" w:hAnsi="Arial" w:cs="Arial"/>
                <w:sz w:val="24"/>
                <w:szCs w:val="24"/>
                <w:lang w:eastAsia="pl-PL"/>
              </w:rPr>
              <w:t> </w:t>
            </w:r>
            <w:r w:rsidRPr="009E7772">
              <w:rPr>
                <w:rFonts w:ascii="Arial" w:eastAsia="Times New Roman" w:hAnsi="Arial" w:cs="Arial"/>
                <w:sz w:val="24"/>
                <w:szCs w:val="24"/>
                <w:lang w:eastAsia="pl-PL"/>
              </w:rPr>
              <w:t>innych obszarach zurbanizowanych, ukierunkowane na zapobieganie i ograniczenie skutk</w:t>
            </w:r>
            <w:r w:rsidR="004C59C4" w:rsidRPr="009E7772">
              <w:rPr>
                <w:rFonts w:ascii="Arial" w:eastAsia="Times New Roman" w:hAnsi="Arial" w:cs="Arial"/>
                <w:sz w:val="24"/>
                <w:szCs w:val="24"/>
                <w:lang w:val="pl-PL" w:eastAsia="pl-PL"/>
              </w:rPr>
              <w:t>ów</w:t>
            </w:r>
            <w:r w:rsidRPr="009E7772">
              <w:rPr>
                <w:rFonts w:ascii="Arial" w:eastAsia="Times New Roman" w:hAnsi="Arial" w:cs="Arial"/>
                <w:sz w:val="24"/>
                <w:szCs w:val="24"/>
                <w:lang w:eastAsia="pl-PL"/>
              </w:rPr>
              <w:t xml:space="preserve"> ekstremalnych zjawisk klimatycznych, m.in. mała retencja wodna, gospodarowanie wodami opadowymi, przywracanie zdegradowanym terenom zieleni i zbiornikom wodnym ich pierwotnych funkcji, realizacja zbiorników wodnych, wymiana szczelnych powierzchni gruntu na przepuszczalne, zwiększanie powierzchni terenów zielonych, nasadzenia drzew i krzewów, tworzenie łąk kwietnych, ogrodów deszczowych, zazielenianie elementów infrastruktury miejskiej (np. murów, dachów, torowisk), wykonywanie zabiegów pielęgnacyjnych drzew w celu przedłużenia ich żywotności</w:t>
            </w:r>
            <w:r w:rsidR="001E753E" w:rsidRPr="009E7772">
              <w:rPr>
                <w:rFonts w:ascii="Arial" w:eastAsia="Times New Roman" w:hAnsi="Arial" w:cs="Arial"/>
                <w:sz w:val="24"/>
                <w:szCs w:val="24"/>
                <w:lang w:val="pl-PL" w:eastAsia="pl-PL"/>
              </w:rPr>
              <w:t>,</w:t>
            </w:r>
          </w:p>
          <w:p w14:paraId="1AAB3CCC" w14:textId="4AE6BAB3" w:rsidR="004C59C4" w:rsidRPr="009E7772" w:rsidRDefault="001E753E" w:rsidP="007D6BCA">
            <w:pPr>
              <w:pStyle w:val="Akapitzlist"/>
              <w:numPr>
                <w:ilvl w:val="0"/>
                <w:numId w:val="8"/>
              </w:numPr>
              <w:spacing w:before="100" w:beforeAutospacing="1" w:after="100" w:afterAutospacing="1"/>
              <w:ind w:left="457" w:hanging="457"/>
              <w:rPr>
                <w:rFonts w:ascii="Arial" w:eastAsia="Times New Roman" w:hAnsi="Arial" w:cs="Arial"/>
                <w:sz w:val="24"/>
                <w:szCs w:val="24"/>
                <w:lang w:eastAsia="pl-PL"/>
              </w:rPr>
            </w:pPr>
            <w:r w:rsidRPr="009E7772">
              <w:rPr>
                <w:rFonts w:ascii="Arial" w:eastAsia="Times New Roman" w:hAnsi="Arial" w:cs="Arial"/>
                <w:sz w:val="24"/>
                <w:szCs w:val="24"/>
                <w:lang w:val="pl-PL" w:eastAsia="pl-PL"/>
              </w:rPr>
              <w:t xml:space="preserve">działań </w:t>
            </w:r>
            <w:r w:rsidR="00662C9D" w:rsidRPr="009E7772">
              <w:rPr>
                <w:rFonts w:ascii="Arial" w:hAnsi="Arial" w:cs="Arial"/>
                <w:bCs/>
                <w:sz w:val="24"/>
                <w:szCs w:val="24"/>
              </w:rPr>
              <w:t>z zakresu edukacji oraz promocji dobrych praktyk w</w:t>
            </w:r>
            <w:r w:rsidR="008D3F73" w:rsidRPr="009E7772">
              <w:rPr>
                <w:rFonts w:ascii="Arial" w:hAnsi="Arial" w:cs="Arial"/>
                <w:bCs/>
                <w:sz w:val="24"/>
                <w:szCs w:val="24"/>
              </w:rPr>
              <w:t> </w:t>
            </w:r>
            <w:r w:rsidR="00662C9D" w:rsidRPr="009E7772">
              <w:rPr>
                <w:rFonts w:ascii="Arial" w:hAnsi="Arial" w:cs="Arial"/>
                <w:bCs/>
                <w:sz w:val="24"/>
                <w:szCs w:val="24"/>
              </w:rPr>
              <w:t>odniesieniu do kwestii klimatycznych, ochrony zasobów wodnych oraz szeroko pojmowanego bezpieczeństwa ekologiczneg</w:t>
            </w:r>
            <w:r w:rsidR="004C59C4" w:rsidRPr="009E7772">
              <w:rPr>
                <w:rFonts w:ascii="Arial" w:hAnsi="Arial" w:cs="Arial"/>
                <w:bCs/>
                <w:sz w:val="24"/>
                <w:szCs w:val="24"/>
                <w:lang w:val="pl-PL"/>
              </w:rPr>
              <w:t>o (wyłącznie jako element powyższych projektów).</w:t>
            </w:r>
          </w:p>
          <w:p w14:paraId="7D96FEE9" w14:textId="4DA59594" w:rsidR="00A316CF" w:rsidRPr="009E7772" w:rsidRDefault="002B643E" w:rsidP="007D6BCA">
            <w:pPr>
              <w:pStyle w:val="Default"/>
              <w:spacing w:before="100" w:beforeAutospacing="1" w:after="100" w:afterAutospacing="1" w:line="276" w:lineRule="auto"/>
              <w:rPr>
                <w:rFonts w:ascii="Arial" w:hAnsi="Arial" w:cs="Arial"/>
                <w:bCs/>
                <w:color w:val="auto"/>
              </w:rPr>
            </w:pPr>
            <w:r w:rsidRPr="009E7772">
              <w:rPr>
                <w:rFonts w:ascii="Arial" w:hAnsi="Arial" w:cs="Arial"/>
                <w:bCs/>
                <w:color w:val="auto"/>
              </w:rPr>
              <w:t>Nie będą wspierane projekty dotyczące wód opadowych, w</w:t>
            </w:r>
            <w:r w:rsidR="00BA7403" w:rsidRPr="009E7772">
              <w:rPr>
                <w:rFonts w:ascii="Arial" w:hAnsi="Arial" w:cs="Arial"/>
                <w:bCs/>
                <w:color w:val="auto"/>
              </w:rPr>
              <w:t> </w:t>
            </w:r>
            <w:r w:rsidRPr="009E7772">
              <w:rPr>
                <w:rFonts w:ascii="Arial" w:hAnsi="Arial" w:cs="Arial"/>
                <w:bCs/>
                <w:color w:val="auto"/>
              </w:rPr>
              <w:t xml:space="preserve">których głównym założeniem jest ich odprowadzenie do kanalizacji ściekowej. Działania tego typu </w:t>
            </w:r>
            <w:r w:rsidR="0053095D" w:rsidRPr="009E7772">
              <w:rPr>
                <w:rFonts w:ascii="Arial" w:hAnsi="Arial" w:cs="Arial"/>
                <w:bCs/>
                <w:color w:val="auto"/>
              </w:rPr>
              <w:t>muszą uwzględniać spójność miejskich ekosystemów umożliwiających m.in. regulowanie lokalnego klimatu i obiegu wody, stwarzać siedliska życia i migracji gatunków fauny i flory (ciągłość funkcji ekologicznych) oraz możliwość rekreacji.</w:t>
            </w:r>
          </w:p>
          <w:p w14:paraId="2EA494F8" w14:textId="77DD3DC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7AF3BD5E" w14:textId="4D8E55A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76D3203D" w14:textId="55A127E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C88AB30" w14:textId="57369DC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4C2A4780" w14:textId="65501E41"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77EE5" w:rsidRPr="009E7772" w14:paraId="4D995E07" w14:textId="77777777" w:rsidTr="007D6BCA">
        <w:trPr>
          <w:trHeight w:val="699"/>
        </w:trPr>
        <w:tc>
          <w:tcPr>
            <w:tcW w:w="1057" w:type="dxa"/>
            <w:vAlign w:val="center"/>
          </w:tcPr>
          <w:p w14:paraId="354FADD8" w14:textId="2F02E3CD"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4</w:t>
            </w:r>
          </w:p>
        </w:tc>
        <w:tc>
          <w:tcPr>
            <w:tcW w:w="2907" w:type="dxa"/>
            <w:vAlign w:val="center"/>
          </w:tcPr>
          <w:p w14:paraId="4CCD11E8" w14:textId="77777777"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Prawidłowość określenia wkładu własnego</w:t>
            </w:r>
          </w:p>
        </w:tc>
        <w:tc>
          <w:tcPr>
            <w:tcW w:w="7230" w:type="dxa"/>
          </w:tcPr>
          <w:p w14:paraId="036E342F" w14:textId="77777777" w:rsidR="00696344"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wkład własny wnioskodawcy jest zgodny z zapisami Szczegółowego Opisu Priorytetów</w:t>
            </w:r>
            <w:r w:rsidR="00107A3B" w:rsidRPr="009E7772">
              <w:rPr>
                <w:rFonts w:ascii="Arial" w:hAnsi="Arial" w:cs="Arial"/>
                <w:sz w:val="24"/>
                <w:szCs w:val="24"/>
              </w:rPr>
              <w:t xml:space="preserve"> (</w:t>
            </w:r>
            <w:proofErr w:type="spellStart"/>
            <w:r w:rsidR="00107A3B" w:rsidRPr="009E7772">
              <w:rPr>
                <w:rFonts w:ascii="Arial" w:hAnsi="Arial" w:cs="Arial"/>
                <w:sz w:val="24"/>
                <w:szCs w:val="24"/>
              </w:rPr>
              <w:t>SzOP</w:t>
            </w:r>
            <w:proofErr w:type="spellEnd"/>
            <w:r w:rsidR="00107A3B" w:rsidRPr="009E7772">
              <w:rPr>
                <w:rFonts w:ascii="Arial" w:hAnsi="Arial" w:cs="Arial"/>
                <w:sz w:val="24"/>
                <w:szCs w:val="24"/>
              </w:rPr>
              <w:t>)</w:t>
            </w:r>
            <w:r w:rsidRPr="009E7772">
              <w:rPr>
                <w:rFonts w:ascii="Arial" w:hAnsi="Arial" w:cs="Arial"/>
                <w:sz w:val="24"/>
                <w:szCs w:val="24"/>
              </w:rPr>
              <w:t xml:space="preserve"> dla danego działania, w wersji aktualnej na dzień rozpoczęcia naboru</w:t>
            </w:r>
            <w:r w:rsidRPr="009E7772">
              <w:rPr>
                <w:rStyle w:val="Odwoanieprzypisudolnego"/>
                <w:rFonts w:ascii="Arial" w:hAnsi="Arial" w:cs="Arial"/>
                <w:sz w:val="24"/>
                <w:szCs w:val="24"/>
              </w:rPr>
              <w:footnoteReference w:id="7"/>
            </w:r>
            <w:r w:rsidRPr="009E7772">
              <w:rPr>
                <w:rFonts w:ascii="Arial" w:hAnsi="Arial" w:cs="Arial"/>
                <w:sz w:val="24"/>
                <w:szCs w:val="24"/>
              </w:rPr>
              <w:t>.</w:t>
            </w:r>
          </w:p>
          <w:p w14:paraId="2AEAFD5B" w14:textId="09FE7F81"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14186028" w14:textId="59C045FA"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12EA365B" w14:textId="38EA7A6F"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90297C4" w14:textId="6468332B"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43D4965E" w14:textId="3C5B273F" w:rsidR="00B77EE5" w:rsidRPr="009E7772" w:rsidRDefault="00B77EE5"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4C73A4BB" w14:textId="77777777" w:rsidTr="007D6BCA">
        <w:trPr>
          <w:trHeight w:val="425"/>
        </w:trPr>
        <w:tc>
          <w:tcPr>
            <w:tcW w:w="1057" w:type="dxa"/>
            <w:vAlign w:val="center"/>
          </w:tcPr>
          <w:p w14:paraId="0FB91022" w14:textId="62A7ACF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5</w:t>
            </w:r>
          </w:p>
        </w:tc>
        <w:tc>
          <w:tcPr>
            <w:tcW w:w="2907" w:type="dxa"/>
            <w:vAlign w:val="center"/>
          </w:tcPr>
          <w:p w14:paraId="49AC96CF" w14:textId="77777777" w:rsidR="003C40D0" w:rsidRPr="009E7772" w:rsidRDefault="003C40D0" w:rsidP="007D6BCA">
            <w:pPr>
              <w:spacing w:before="100" w:beforeAutospacing="1" w:after="100" w:afterAutospacing="1"/>
              <w:rPr>
                <w:rFonts w:ascii="Arial" w:hAnsi="Arial" w:cs="Arial"/>
                <w:i/>
                <w:iCs/>
                <w:sz w:val="24"/>
                <w:szCs w:val="24"/>
              </w:rPr>
            </w:pPr>
            <w:r w:rsidRPr="009E7772">
              <w:rPr>
                <w:rFonts w:ascii="Arial" w:hAnsi="Arial" w:cs="Arial"/>
                <w:sz w:val="24"/>
                <w:szCs w:val="24"/>
              </w:rPr>
              <w:t xml:space="preserve">Zgodność z prawem pomocy publicznej/pomocy de </w:t>
            </w:r>
            <w:proofErr w:type="spellStart"/>
            <w:r w:rsidRPr="009E7772">
              <w:rPr>
                <w:rFonts w:ascii="Arial" w:hAnsi="Arial" w:cs="Arial"/>
                <w:sz w:val="24"/>
                <w:szCs w:val="24"/>
              </w:rPr>
              <w:t>minimis</w:t>
            </w:r>
            <w:proofErr w:type="spellEnd"/>
          </w:p>
        </w:tc>
        <w:tc>
          <w:tcPr>
            <w:tcW w:w="7230" w:type="dxa"/>
          </w:tcPr>
          <w:p w14:paraId="2824B3A8" w14:textId="0C7FE1C0" w:rsidR="003C40D0" w:rsidRPr="009E7772" w:rsidRDefault="003C40D0" w:rsidP="007D6BCA">
            <w:pPr>
              <w:autoSpaceDE w:val="0"/>
              <w:autoSpaceDN w:val="0"/>
              <w:adjustRightInd w:val="0"/>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r w:rsidR="002844F4" w:rsidRPr="009E7772">
              <w:rPr>
                <w:rFonts w:ascii="Arial" w:hAnsi="Arial" w:cs="Arial"/>
                <w:sz w:val="24"/>
                <w:szCs w:val="24"/>
              </w:rPr>
              <w:t xml:space="preserve"> </w:t>
            </w:r>
            <w:r w:rsidRPr="009E7772">
              <w:rPr>
                <w:rFonts w:ascii="Arial" w:hAnsi="Arial" w:cs="Arial"/>
                <w:sz w:val="24"/>
                <w:szCs w:val="24"/>
              </w:rPr>
              <w:t>w projekcie nie występuje pomoc publiczna</w:t>
            </w:r>
            <w:r w:rsidR="00DA501B" w:rsidRPr="009E7772">
              <w:rPr>
                <w:rFonts w:ascii="Arial" w:hAnsi="Arial" w:cs="Arial"/>
                <w:sz w:val="24"/>
                <w:szCs w:val="24"/>
              </w:rPr>
              <w:t xml:space="preserve">/pomoc de </w:t>
            </w:r>
            <w:proofErr w:type="spellStart"/>
            <w:r w:rsidR="00DA501B" w:rsidRPr="009E7772">
              <w:rPr>
                <w:rFonts w:ascii="Arial" w:hAnsi="Arial" w:cs="Arial"/>
                <w:sz w:val="24"/>
                <w:szCs w:val="24"/>
              </w:rPr>
              <w:t>minimis</w:t>
            </w:r>
            <w:proofErr w:type="spellEnd"/>
            <w:r w:rsidR="002844F4" w:rsidRPr="009E7772">
              <w:rPr>
                <w:rFonts w:ascii="Arial" w:hAnsi="Arial" w:cs="Arial"/>
                <w:sz w:val="24"/>
                <w:szCs w:val="24"/>
              </w:rPr>
              <w:t>.</w:t>
            </w:r>
          </w:p>
          <w:p w14:paraId="49BBEABA" w14:textId="094C3368" w:rsidR="003E7238"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Nie stanowi pomocy publicznej sytuacja, w której wykorzystywanie infrastruktury (budynków oraz sprzętu) do celów działalności gospodarczej ma charakter pomocniczy tj.</w:t>
            </w:r>
            <w:r w:rsidR="00BA7403" w:rsidRPr="009E7772">
              <w:rPr>
                <w:rFonts w:ascii="Arial" w:hAnsi="Arial" w:cs="Arial"/>
                <w:sz w:val="24"/>
                <w:szCs w:val="24"/>
              </w:rPr>
              <w:t> </w:t>
            </w:r>
            <w:r w:rsidRPr="009E7772">
              <w:rPr>
                <w:rFonts w:ascii="Arial" w:hAnsi="Arial" w:cs="Arial"/>
                <w:sz w:val="24"/>
                <w:szCs w:val="24"/>
              </w:rPr>
              <w:t>działalności bezpośrednio powiązanej z eksploatacją infrastruktury, koniecznej do eksploatacji infrastruktury lub nieodłącznie związanej z podstawowym wykorzystaniem o</w:t>
            </w:r>
            <w:r w:rsidR="00BA7403" w:rsidRPr="009E7772">
              <w:rPr>
                <w:rFonts w:ascii="Arial" w:hAnsi="Arial" w:cs="Arial"/>
                <w:sz w:val="24"/>
                <w:szCs w:val="24"/>
              </w:rPr>
              <w:t> </w:t>
            </w:r>
            <w:r w:rsidRPr="009E7772">
              <w:rPr>
                <w:rFonts w:ascii="Arial" w:hAnsi="Arial" w:cs="Arial"/>
                <w:sz w:val="24"/>
                <w:szCs w:val="24"/>
              </w:rPr>
              <w:t>charakterze niegospodarczym</w:t>
            </w:r>
            <w:r w:rsidRPr="009E7772">
              <w:rPr>
                <w:rFonts w:ascii="Arial" w:hAnsi="Arial" w:cs="Arial"/>
                <w:sz w:val="24"/>
                <w:szCs w:val="24"/>
                <w:vertAlign w:val="superscript"/>
              </w:rPr>
              <w:footnoteReference w:id="8"/>
            </w:r>
            <w:r w:rsidRPr="009E7772">
              <w:rPr>
                <w:rFonts w:ascii="Arial" w:hAnsi="Arial" w:cs="Arial"/>
                <w:sz w:val="24"/>
                <w:szCs w:val="24"/>
              </w:rPr>
              <w:t>.</w:t>
            </w:r>
          </w:p>
          <w:p w14:paraId="0647789B" w14:textId="77777777" w:rsidR="00696344"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W przypadku prowadzenia działalności gospodarczej o</w:t>
            </w:r>
            <w:r w:rsidR="00BA7403" w:rsidRPr="009E7772">
              <w:rPr>
                <w:rFonts w:ascii="Arial" w:hAnsi="Arial" w:cs="Arial"/>
                <w:sz w:val="24"/>
                <w:szCs w:val="24"/>
              </w:rPr>
              <w:t> </w:t>
            </w:r>
            <w:r w:rsidRPr="009E7772">
              <w:rPr>
                <w:rFonts w:ascii="Arial" w:hAnsi="Arial" w:cs="Arial"/>
                <w:sz w:val="24"/>
                <w:szCs w:val="24"/>
              </w:rPr>
              <w:t>charakterze pomocniczym wnioskodawca obowiązany jest przedstawić w dokumentacji projektowej informację nt. mechanizmu monitorowania i wycofania jaki znajdzie zastosowanie, w celu zapewnienia, że działalność gospodarcza w</w:t>
            </w:r>
            <w:r w:rsidR="00BA7403" w:rsidRPr="009E7772">
              <w:rPr>
                <w:rFonts w:ascii="Arial" w:hAnsi="Arial" w:cs="Arial"/>
                <w:sz w:val="24"/>
                <w:szCs w:val="24"/>
              </w:rPr>
              <w:t> </w:t>
            </w:r>
            <w:r w:rsidRPr="009E7772">
              <w:rPr>
                <w:rFonts w:ascii="Arial" w:hAnsi="Arial" w:cs="Arial"/>
                <w:sz w:val="24"/>
                <w:szCs w:val="24"/>
              </w:rPr>
              <w:t>całym okresie amortyzacji infrastruktury sfinansowanej ze środków FEdKP 2021-2027 będzie miała charakter pomocniczy.</w:t>
            </w:r>
          </w:p>
          <w:p w14:paraId="415F34CB" w14:textId="146DCA79"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5198D601" w14:textId="4ABE362A"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4B117FFF" w14:textId="1C636DA5" w:rsidR="00EE0206"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CAB47CB" w14:textId="112A714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3BF54C0F" w14:textId="24483A50"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6F7C1231" w14:textId="77777777" w:rsidTr="007D6BCA">
        <w:trPr>
          <w:trHeight w:val="992"/>
        </w:trPr>
        <w:tc>
          <w:tcPr>
            <w:tcW w:w="1057" w:type="dxa"/>
            <w:vAlign w:val="center"/>
          </w:tcPr>
          <w:p w14:paraId="0B836624" w14:textId="55A2D0D3"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6</w:t>
            </w:r>
          </w:p>
        </w:tc>
        <w:tc>
          <w:tcPr>
            <w:tcW w:w="2907" w:type="dxa"/>
            <w:vAlign w:val="center"/>
          </w:tcPr>
          <w:p w14:paraId="4AF21C23" w14:textId="01F1C52A" w:rsidR="003C40D0" w:rsidRPr="009E7772" w:rsidRDefault="003C40D0" w:rsidP="007D6BCA">
            <w:pPr>
              <w:spacing w:before="100" w:beforeAutospacing="1" w:after="100" w:afterAutospacing="1"/>
              <w:rPr>
                <w:rFonts w:ascii="Arial" w:hAnsi="Arial" w:cs="Arial"/>
                <w:i/>
                <w:iCs/>
                <w:sz w:val="24"/>
                <w:szCs w:val="24"/>
              </w:rPr>
            </w:pPr>
            <w:r w:rsidRPr="009E7772">
              <w:rPr>
                <w:rFonts w:ascii="Arial" w:hAnsi="Arial" w:cs="Arial"/>
                <w:sz w:val="24"/>
                <w:szCs w:val="24"/>
              </w:rPr>
              <w:t>Zgodność projektu z</w:t>
            </w:r>
            <w:r w:rsidR="00696344" w:rsidRPr="009E7772">
              <w:rPr>
                <w:rFonts w:ascii="Arial" w:hAnsi="Arial" w:cs="Arial"/>
                <w:sz w:val="24"/>
                <w:szCs w:val="24"/>
              </w:rPr>
              <w:t> </w:t>
            </w:r>
            <w:r w:rsidRPr="009E7772">
              <w:rPr>
                <w:rFonts w:ascii="Arial" w:hAnsi="Arial" w:cs="Arial"/>
                <w:sz w:val="24"/>
                <w:szCs w:val="24"/>
              </w:rPr>
              <w:t>zasadą zrównoważonego rozwoju</w:t>
            </w:r>
          </w:p>
        </w:tc>
        <w:tc>
          <w:tcPr>
            <w:tcW w:w="7230" w:type="dxa"/>
          </w:tcPr>
          <w:p w14:paraId="452E593C" w14:textId="7777777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zasadą zrównoważonego rozwoju, określoną w art. 9 ust. 4 Rozporządzenia 2021/1060.</w:t>
            </w:r>
          </w:p>
          <w:p w14:paraId="1E222991" w14:textId="33259548"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sidR="005F58C4" w:rsidRPr="009E7772">
              <w:rPr>
                <w:rFonts w:ascii="Arial" w:hAnsi="Arial" w:cs="Arial"/>
                <w:sz w:val="24"/>
                <w:szCs w:val="24"/>
              </w:rPr>
              <w:t>u</w:t>
            </w:r>
            <w:r w:rsidRPr="009E7772">
              <w:rPr>
                <w:rFonts w:ascii="Arial" w:hAnsi="Arial" w:cs="Arial"/>
                <w:sz w:val="24"/>
                <w:szCs w:val="24"/>
              </w:rPr>
              <w:t>. Należy przedstawić jak projekt wspiera działania respektujące standardy i priorytety klimatyczne UE.</w:t>
            </w:r>
          </w:p>
          <w:p w14:paraId="30F5EDAC" w14:textId="4B89EAAD" w:rsidR="00A316CF" w:rsidRPr="009E7772" w:rsidRDefault="003E7238"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ramach potwierdzenia spełnienia zasady DNSH należy odnieść się do zapisów </w:t>
            </w:r>
            <w:bookmarkStart w:id="8" w:name="_Hlk133326294"/>
            <w:r w:rsidRPr="009E7772">
              <w:rPr>
                <w:rFonts w:ascii="Arial" w:hAnsi="Arial" w:cs="Arial"/>
                <w:sz w:val="24"/>
                <w:szCs w:val="24"/>
              </w:rPr>
              <w:t>„Oceny zgodności z zasadą „nie czyń poważnych szkód” (DNSH) zakresów wsparcia zawartych w</w:t>
            </w:r>
            <w:r w:rsidR="00BA7403" w:rsidRPr="009E7772">
              <w:rPr>
                <w:rFonts w:ascii="Arial" w:hAnsi="Arial" w:cs="Arial"/>
                <w:sz w:val="24"/>
                <w:szCs w:val="24"/>
              </w:rPr>
              <w:t> </w:t>
            </w:r>
            <w:r w:rsidRPr="009E7772">
              <w:rPr>
                <w:rFonts w:ascii="Arial" w:hAnsi="Arial" w:cs="Arial"/>
                <w:sz w:val="24"/>
                <w:szCs w:val="24"/>
              </w:rPr>
              <w:t>projekcie programu regionalnego Fundusze Europejskie dla Kujaw i Pomorza na lata 2021-2027”</w:t>
            </w:r>
            <w:bookmarkEnd w:id="8"/>
            <w:r w:rsidR="00B340D3" w:rsidRPr="009E7772">
              <w:rPr>
                <w:rFonts w:ascii="Arial" w:hAnsi="Arial" w:cs="Arial"/>
                <w:sz w:val="24"/>
                <w:szCs w:val="24"/>
                <w:vertAlign w:val="superscript"/>
              </w:rPr>
              <w:t xml:space="preserve"> </w:t>
            </w:r>
            <w:r w:rsidRPr="009E7772">
              <w:rPr>
                <w:rFonts w:ascii="Arial" w:hAnsi="Arial" w:cs="Arial"/>
                <w:sz w:val="24"/>
                <w:szCs w:val="24"/>
              </w:rPr>
              <w:t>i zamieszczonych w niej ustaleń dla poszczególnych obszarów</w:t>
            </w:r>
            <w:r w:rsidR="00DA501B" w:rsidRPr="009E7772">
              <w:rPr>
                <w:rStyle w:val="Odwoanieprzypisudolnego"/>
                <w:rFonts w:ascii="Arial" w:hAnsi="Arial" w:cs="Arial"/>
                <w:sz w:val="24"/>
                <w:szCs w:val="24"/>
              </w:rPr>
              <w:footnoteReference w:id="9"/>
            </w:r>
            <w:r w:rsidR="00452FB1" w:rsidRPr="009E7772">
              <w:rPr>
                <w:rFonts w:ascii="Arial" w:hAnsi="Arial" w:cs="Arial"/>
                <w:sz w:val="24"/>
                <w:szCs w:val="24"/>
              </w:rPr>
              <w:t>.</w:t>
            </w:r>
          </w:p>
          <w:p w14:paraId="184DD6A5" w14:textId="2752DD0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w:t>
            </w:r>
            <w:r w:rsidR="004A0806" w:rsidRPr="009E7772">
              <w:rPr>
                <w:rFonts w:ascii="Arial" w:hAnsi="Arial" w:cs="Arial"/>
                <w:sz w:val="24"/>
                <w:szCs w:val="24"/>
              </w:rPr>
              <w:t xml:space="preserve"> i załączniki</w:t>
            </w:r>
            <w:r w:rsidRPr="009E7772">
              <w:rPr>
                <w:rFonts w:ascii="Arial" w:hAnsi="Arial" w:cs="Arial"/>
                <w:sz w:val="24"/>
                <w:szCs w:val="24"/>
              </w:rPr>
              <w:t>.</w:t>
            </w:r>
          </w:p>
        </w:tc>
        <w:tc>
          <w:tcPr>
            <w:tcW w:w="3231" w:type="dxa"/>
          </w:tcPr>
          <w:p w14:paraId="3FCA0DD5" w14:textId="6E632F0A"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T</w:t>
            </w:r>
            <w:r w:rsidR="00D4702A" w:rsidRPr="009E7772">
              <w:rPr>
                <w:rFonts w:ascii="Arial" w:hAnsi="Arial" w:cs="Arial"/>
                <w:sz w:val="24"/>
                <w:szCs w:val="24"/>
              </w:rPr>
              <w:t>AK</w:t>
            </w:r>
            <w:r w:rsidRPr="009E7772">
              <w:rPr>
                <w:rFonts w:ascii="Arial" w:hAnsi="Arial" w:cs="Arial"/>
                <w:sz w:val="24"/>
                <w:szCs w:val="24"/>
              </w:rPr>
              <w:t>/</w:t>
            </w:r>
            <w:r w:rsidR="00D4702A" w:rsidRPr="009E7772">
              <w:rPr>
                <w:rFonts w:ascii="Arial" w:hAnsi="Arial" w:cs="Arial"/>
                <w:sz w:val="24"/>
                <w:szCs w:val="24"/>
              </w:rPr>
              <w:t>NIE</w:t>
            </w:r>
            <w:r w:rsidRPr="009E7772">
              <w:rPr>
                <w:rFonts w:ascii="Arial" w:hAnsi="Arial" w:cs="Arial"/>
                <w:sz w:val="24"/>
                <w:szCs w:val="24"/>
              </w:rPr>
              <w:t xml:space="preserve"> </w:t>
            </w:r>
            <w:r w:rsidRPr="009E7772">
              <w:rPr>
                <w:rFonts w:ascii="Arial" w:hAnsi="Arial" w:cs="Arial"/>
                <w:sz w:val="24"/>
                <w:szCs w:val="24"/>
              </w:rPr>
              <w:br/>
              <w:t>(NIE oznacza odrzucenie wniosku)</w:t>
            </w:r>
          </w:p>
          <w:p w14:paraId="11FC913A" w14:textId="1572DD0D" w:rsidR="008F2BEE"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215C28C7" w14:textId="43DCA767"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5CCAE9E6" w14:textId="030EE666" w:rsidR="003C40D0" w:rsidRPr="009E7772" w:rsidRDefault="003C40D0"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B147D6" w:rsidRPr="009E7772" w14:paraId="3A89132A" w14:textId="77777777" w:rsidTr="007D6BCA">
        <w:trPr>
          <w:trHeight w:val="992"/>
        </w:trPr>
        <w:tc>
          <w:tcPr>
            <w:tcW w:w="1057" w:type="dxa"/>
            <w:vAlign w:val="center"/>
          </w:tcPr>
          <w:p w14:paraId="05D2C263" w14:textId="25486873"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7</w:t>
            </w:r>
          </w:p>
        </w:tc>
        <w:tc>
          <w:tcPr>
            <w:tcW w:w="2907" w:type="dxa"/>
            <w:vAlign w:val="center"/>
          </w:tcPr>
          <w:p w14:paraId="017808B1" w14:textId="77777777"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Odporność infrastruktury na zmiany klimatu</w:t>
            </w:r>
          </w:p>
        </w:tc>
        <w:tc>
          <w:tcPr>
            <w:tcW w:w="7230" w:type="dxa"/>
          </w:tcPr>
          <w:p w14:paraId="74F20EAB" w14:textId="6DA99192"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050058B6" w14:textId="21168D47" w:rsidR="00A316CF"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Weryfikacja przeprowadzana jest na podstawie uzasadnienia odporności przedsięwzięcia na zmiany klimatu przedstawionego we wniosku o dofinansowanie</w:t>
            </w:r>
            <w:r w:rsidR="00452FB1" w:rsidRPr="009E7772">
              <w:rPr>
                <w:rFonts w:ascii="Arial" w:hAnsi="Arial" w:cs="Arial"/>
                <w:sz w:val="24"/>
                <w:szCs w:val="24"/>
              </w:rPr>
              <w:t xml:space="preserve"> projektu</w:t>
            </w:r>
            <w:r w:rsidRPr="009E7772">
              <w:rPr>
                <w:rFonts w:ascii="Arial" w:hAnsi="Arial" w:cs="Arial"/>
                <w:sz w:val="24"/>
                <w:szCs w:val="24"/>
              </w:rPr>
              <w:t>.</w:t>
            </w:r>
          </w:p>
          <w:p w14:paraId="2D0A04BD" w14:textId="65ABA5B1"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dofinasowanie projektu i załączniki.</w:t>
            </w:r>
          </w:p>
        </w:tc>
        <w:tc>
          <w:tcPr>
            <w:tcW w:w="3231" w:type="dxa"/>
          </w:tcPr>
          <w:p w14:paraId="7464891E" w14:textId="77777777"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TAK/NIE/NIE DOTYCZY</w:t>
            </w:r>
          </w:p>
          <w:p w14:paraId="4CA87DAC" w14:textId="68823418" w:rsidR="00C72292"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77B57088" w14:textId="3A57F8E2" w:rsidR="00C72292"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E0C5E93" w14:textId="1D4288ED"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6559A12C" w14:textId="1C8BB275" w:rsidR="00833B5A" w:rsidRPr="009E7772" w:rsidRDefault="00833B5A"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20F44A26" w14:textId="77777777" w:rsidTr="007D6BCA">
        <w:trPr>
          <w:trHeight w:val="992"/>
        </w:trPr>
        <w:tc>
          <w:tcPr>
            <w:tcW w:w="1057" w:type="dxa"/>
            <w:vAlign w:val="center"/>
          </w:tcPr>
          <w:p w14:paraId="37B1079A" w14:textId="65DBD9F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8</w:t>
            </w:r>
          </w:p>
        </w:tc>
        <w:tc>
          <w:tcPr>
            <w:tcW w:w="2907" w:type="dxa"/>
            <w:vAlign w:val="center"/>
          </w:tcPr>
          <w:p w14:paraId="70EBB00F" w14:textId="441F366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Zgodność projektu z</w:t>
            </w:r>
            <w:r w:rsidR="00696344" w:rsidRPr="009E7772">
              <w:rPr>
                <w:rFonts w:ascii="Arial" w:hAnsi="Arial" w:cs="Arial"/>
                <w:sz w:val="24"/>
                <w:szCs w:val="24"/>
              </w:rPr>
              <w:t> </w:t>
            </w:r>
            <w:r w:rsidRPr="009E7772">
              <w:rPr>
                <w:rFonts w:ascii="Arial" w:hAnsi="Arial" w:cs="Arial"/>
                <w:sz w:val="24"/>
                <w:szCs w:val="24"/>
              </w:rPr>
              <w:t>wymaganiami prawa ochrony środowiska</w:t>
            </w:r>
          </w:p>
        </w:tc>
        <w:tc>
          <w:tcPr>
            <w:tcW w:w="7230" w:type="dxa"/>
          </w:tcPr>
          <w:p w14:paraId="3341F3F1"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Projekty należy przygotować zgodnie z prawem dotyczącym ochrony środowiska, w tym:</w:t>
            </w:r>
          </w:p>
          <w:p w14:paraId="04383028" w14:textId="2CAB9FD8"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3E7238" w:rsidRPr="009E7772">
              <w:rPr>
                <w:rFonts w:ascii="Arial" w:hAnsi="Arial" w:cs="Arial"/>
                <w:sz w:val="24"/>
                <w:szCs w:val="24"/>
              </w:rPr>
              <w:t>4</w:t>
            </w:r>
            <w:r w:rsidRPr="009E7772">
              <w:rPr>
                <w:rFonts w:ascii="Arial" w:hAnsi="Arial" w:cs="Arial"/>
                <w:sz w:val="24"/>
                <w:szCs w:val="24"/>
              </w:rPr>
              <w:t xml:space="preserve"> r. poz. 1</w:t>
            </w:r>
            <w:r w:rsidR="003E7238" w:rsidRPr="009E7772">
              <w:rPr>
                <w:rFonts w:ascii="Arial" w:hAnsi="Arial" w:cs="Arial"/>
                <w:sz w:val="24"/>
                <w:szCs w:val="24"/>
              </w:rPr>
              <w:t>112</w:t>
            </w:r>
            <w:r w:rsidRPr="009E7772">
              <w:rPr>
                <w:rFonts w:ascii="Arial" w:hAnsi="Arial" w:cs="Arial"/>
                <w:sz w:val="24"/>
                <w:szCs w:val="24"/>
              </w:rPr>
              <w:t>) i</w:t>
            </w:r>
            <w:r w:rsidR="00696344" w:rsidRPr="009E7772">
              <w:rPr>
                <w:rFonts w:ascii="Arial" w:hAnsi="Arial" w:cs="Arial"/>
                <w:sz w:val="24"/>
                <w:szCs w:val="24"/>
              </w:rPr>
              <w:t> </w:t>
            </w:r>
            <w:r w:rsidRPr="009E7772">
              <w:rPr>
                <w:rFonts w:ascii="Arial" w:hAnsi="Arial" w:cs="Arial"/>
                <w:sz w:val="24"/>
                <w:szCs w:val="24"/>
              </w:rPr>
              <w:t>Dyrektywą Parlamentu Europejskiego i Rady 2011/92/UE z dnia 13 grudnia 2011 r. w sprawie oceny skutków wywieranych przez niektóre przedsięwzięcia publiczne i</w:t>
            </w:r>
            <w:r w:rsidR="00696344" w:rsidRPr="009E7772">
              <w:rPr>
                <w:rFonts w:ascii="Arial" w:hAnsi="Arial" w:cs="Arial"/>
                <w:sz w:val="24"/>
                <w:szCs w:val="24"/>
              </w:rPr>
              <w:t> </w:t>
            </w:r>
            <w:r w:rsidRPr="009E7772">
              <w:rPr>
                <w:rFonts w:ascii="Arial" w:hAnsi="Arial" w:cs="Arial"/>
                <w:sz w:val="24"/>
                <w:szCs w:val="24"/>
              </w:rPr>
              <w:t>prywatne na środowisko;</w:t>
            </w:r>
          </w:p>
          <w:p w14:paraId="7A9C2C92" w14:textId="1E481F8E"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27 kwietnia 2001 r. Prawo ochrony środowiska (Dz. U. z 202</w:t>
            </w:r>
            <w:r w:rsidR="003E7238" w:rsidRPr="009E7772">
              <w:rPr>
                <w:rFonts w:ascii="Arial" w:hAnsi="Arial" w:cs="Arial"/>
                <w:sz w:val="24"/>
                <w:szCs w:val="24"/>
              </w:rPr>
              <w:t>4</w:t>
            </w:r>
            <w:r w:rsidRPr="009E7772">
              <w:rPr>
                <w:rFonts w:ascii="Arial" w:hAnsi="Arial" w:cs="Arial"/>
                <w:sz w:val="24"/>
                <w:szCs w:val="24"/>
              </w:rPr>
              <w:t xml:space="preserve"> r. poz. </w:t>
            </w:r>
            <w:r w:rsidR="003E7238" w:rsidRPr="009E7772">
              <w:rPr>
                <w:rFonts w:ascii="Arial" w:hAnsi="Arial" w:cs="Arial"/>
                <w:sz w:val="24"/>
                <w:szCs w:val="24"/>
              </w:rPr>
              <w:t>54</w:t>
            </w:r>
            <w:r w:rsidRPr="009E7772">
              <w:rPr>
                <w:rFonts w:ascii="Arial" w:hAnsi="Arial" w:cs="Arial"/>
                <w:sz w:val="24"/>
                <w:szCs w:val="24"/>
              </w:rPr>
              <w:t xml:space="preserve"> z </w:t>
            </w:r>
            <w:proofErr w:type="spellStart"/>
            <w:r w:rsidRPr="009E7772">
              <w:rPr>
                <w:rFonts w:ascii="Arial" w:hAnsi="Arial" w:cs="Arial"/>
                <w:sz w:val="24"/>
                <w:szCs w:val="24"/>
              </w:rPr>
              <w:t>późn</w:t>
            </w:r>
            <w:proofErr w:type="spellEnd"/>
            <w:r w:rsidRPr="009E7772">
              <w:rPr>
                <w:rFonts w:ascii="Arial" w:hAnsi="Arial" w:cs="Arial"/>
                <w:sz w:val="24"/>
                <w:szCs w:val="24"/>
              </w:rPr>
              <w:t>. zm.);</w:t>
            </w:r>
          </w:p>
          <w:p w14:paraId="5466C62A" w14:textId="254BC23D"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16 kwietnia 2004 r. o ochronie przyrody (Dz. U. z 202</w:t>
            </w:r>
            <w:r w:rsidR="003E7238" w:rsidRPr="009E7772">
              <w:rPr>
                <w:rFonts w:ascii="Arial" w:hAnsi="Arial" w:cs="Arial"/>
                <w:sz w:val="24"/>
                <w:szCs w:val="24"/>
              </w:rPr>
              <w:t>4</w:t>
            </w:r>
            <w:r w:rsidRPr="009E7772">
              <w:rPr>
                <w:rFonts w:ascii="Arial" w:hAnsi="Arial" w:cs="Arial"/>
                <w:sz w:val="24"/>
                <w:szCs w:val="24"/>
              </w:rPr>
              <w:t xml:space="preserve"> r. poz. 1</w:t>
            </w:r>
            <w:r w:rsidR="003E7238" w:rsidRPr="009E7772">
              <w:rPr>
                <w:rFonts w:ascii="Arial" w:hAnsi="Arial" w:cs="Arial"/>
                <w:sz w:val="24"/>
                <w:szCs w:val="24"/>
              </w:rPr>
              <w:t>478</w:t>
            </w:r>
            <w:r w:rsidR="00B008CC" w:rsidRPr="009E7772">
              <w:rPr>
                <w:rFonts w:ascii="Arial" w:hAnsi="Arial" w:cs="Arial"/>
                <w:sz w:val="24"/>
                <w:szCs w:val="24"/>
              </w:rPr>
              <w:t xml:space="preserve"> z </w:t>
            </w:r>
            <w:proofErr w:type="spellStart"/>
            <w:r w:rsidR="00B008CC" w:rsidRPr="009E7772">
              <w:rPr>
                <w:rFonts w:ascii="Arial" w:hAnsi="Arial" w:cs="Arial"/>
                <w:sz w:val="24"/>
                <w:szCs w:val="24"/>
              </w:rPr>
              <w:t>późn</w:t>
            </w:r>
            <w:proofErr w:type="spellEnd"/>
            <w:r w:rsidR="00B008CC" w:rsidRPr="009E7772">
              <w:rPr>
                <w:rFonts w:ascii="Arial" w:hAnsi="Arial" w:cs="Arial"/>
                <w:sz w:val="24"/>
                <w:szCs w:val="24"/>
              </w:rPr>
              <w:t>. zm.</w:t>
            </w:r>
            <w:r w:rsidRPr="009E7772">
              <w:rPr>
                <w:rFonts w:ascii="Arial" w:hAnsi="Arial" w:cs="Arial"/>
                <w:sz w:val="24"/>
                <w:szCs w:val="24"/>
              </w:rPr>
              <w:t>) i Dyrektywą Rady 92/43/EWG z</w:t>
            </w:r>
            <w:r w:rsidR="00696344" w:rsidRPr="009E7772">
              <w:rPr>
                <w:rFonts w:ascii="Arial" w:hAnsi="Arial" w:cs="Arial"/>
                <w:sz w:val="24"/>
                <w:szCs w:val="24"/>
              </w:rPr>
              <w:t> </w:t>
            </w:r>
            <w:r w:rsidRPr="009E7772">
              <w:rPr>
                <w:rFonts w:ascii="Arial" w:hAnsi="Arial" w:cs="Arial"/>
                <w:sz w:val="24"/>
                <w:szCs w:val="24"/>
              </w:rPr>
              <w:t>dnia 21 maja 1992 r. w sprawie ochrony siedlisk przyrodniczych oraz dzikiej fauny i flory;</w:t>
            </w:r>
          </w:p>
          <w:p w14:paraId="05CD0D1B" w14:textId="74EBB602" w:rsidR="00452FB1" w:rsidRPr="009E7772" w:rsidRDefault="00452FB1" w:rsidP="007D6BCA">
            <w:pPr>
              <w:numPr>
                <w:ilvl w:val="0"/>
                <w:numId w:val="5"/>
              </w:numPr>
              <w:tabs>
                <w:tab w:val="clear" w:pos="720"/>
                <w:tab w:val="num"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ustawą z dnia 20 lipca 2017 r. Prawo wodne (Dz. U. z</w:t>
            </w:r>
            <w:r w:rsidR="00BA7403" w:rsidRPr="009E7772">
              <w:rPr>
                <w:rFonts w:ascii="Arial" w:hAnsi="Arial" w:cs="Arial"/>
                <w:sz w:val="24"/>
                <w:szCs w:val="24"/>
              </w:rPr>
              <w:t> </w:t>
            </w:r>
            <w:r w:rsidRPr="009E7772">
              <w:rPr>
                <w:rFonts w:ascii="Arial" w:hAnsi="Arial" w:cs="Arial"/>
                <w:sz w:val="24"/>
                <w:szCs w:val="24"/>
              </w:rPr>
              <w:t>202</w:t>
            </w:r>
            <w:r w:rsidR="00561812" w:rsidRPr="009E7772">
              <w:rPr>
                <w:rFonts w:ascii="Arial" w:hAnsi="Arial" w:cs="Arial"/>
                <w:sz w:val="24"/>
                <w:szCs w:val="24"/>
              </w:rPr>
              <w:t>4</w:t>
            </w:r>
            <w:r w:rsidRPr="009E7772">
              <w:rPr>
                <w:rFonts w:ascii="Arial" w:hAnsi="Arial" w:cs="Arial"/>
                <w:sz w:val="24"/>
                <w:szCs w:val="24"/>
              </w:rPr>
              <w:t xml:space="preserve"> r. poz. </w:t>
            </w:r>
            <w:r w:rsidR="00561812" w:rsidRPr="009E7772">
              <w:rPr>
                <w:rFonts w:ascii="Arial" w:hAnsi="Arial" w:cs="Arial"/>
                <w:sz w:val="24"/>
                <w:szCs w:val="24"/>
              </w:rPr>
              <w:t>1087</w:t>
            </w:r>
            <w:r w:rsidRPr="009E7772">
              <w:rPr>
                <w:rFonts w:ascii="Arial" w:hAnsi="Arial" w:cs="Arial"/>
                <w:sz w:val="24"/>
                <w:szCs w:val="24"/>
              </w:rPr>
              <w:t xml:space="preserve"> z </w:t>
            </w:r>
            <w:proofErr w:type="spellStart"/>
            <w:r w:rsidRPr="009E7772">
              <w:rPr>
                <w:rFonts w:ascii="Arial" w:hAnsi="Arial" w:cs="Arial"/>
                <w:sz w:val="24"/>
                <w:szCs w:val="24"/>
              </w:rPr>
              <w:t>późn</w:t>
            </w:r>
            <w:proofErr w:type="spellEnd"/>
            <w:r w:rsidRPr="009E7772">
              <w:rPr>
                <w:rFonts w:ascii="Arial" w:hAnsi="Arial" w:cs="Arial"/>
                <w:sz w:val="24"/>
                <w:szCs w:val="24"/>
              </w:rPr>
              <w:t>. zm.) i Dyrektywą Parlamentu Europejskiego i Rady 2000/60/WE z dnia 23 października 2000 r. ustanawiającą ramy wspólnotowego działania w</w:t>
            </w:r>
            <w:r w:rsidR="00696344" w:rsidRPr="009E7772">
              <w:rPr>
                <w:rFonts w:ascii="Arial" w:hAnsi="Arial" w:cs="Arial"/>
                <w:sz w:val="24"/>
                <w:szCs w:val="24"/>
              </w:rPr>
              <w:t> </w:t>
            </w:r>
            <w:r w:rsidRPr="009E7772">
              <w:rPr>
                <w:rFonts w:ascii="Arial" w:hAnsi="Arial" w:cs="Arial"/>
                <w:sz w:val="24"/>
                <w:szCs w:val="24"/>
              </w:rPr>
              <w:t>dziedzinie polityki wodnej;</w:t>
            </w:r>
          </w:p>
          <w:p w14:paraId="1197E941" w14:textId="089AF2AD" w:rsidR="00452FB1" w:rsidRPr="009E7772" w:rsidRDefault="00B008CC" w:rsidP="007D6BCA">
            <w:pPr>
              <w:numPr>
                <w:ilvl w:val="0"/>
                <w:numId w:val="5"/>
              </w:numPr>
              <w:tabs>
                <w:tab w:val="clear" w:pos="720"/>
                <w:tab w:val="num" w:pos="316"/>
              </w:tabs>
              <w:spacing w:before="100" w:beforeAutospacing="1" w:after="100" w:afterAutospacing="1"/>
              <w:ind w:left="318" w:hanging="284"/>
              <w:rPr>
                <w:rFonts w:ascii="Arial" w:hAnsi="Arial" w:cs="Arial"/>
                <w:sz w:val="24"/>
                <w:szCs w:val="24"/>
              </w:rPr>
            </w:pPr>
            <w:r w:rsidRPr="009E7772">
              <w:rPr>
                <w:rFonts w:ascii="Arial" w:hAnsi="Arial" w:cs="Arial"/>
                <w:sz w:val="24"/>
                <w:szCs w:val="24"/>
              </w:rPr>
              <w:t>W</w:t>
            </w:r>
            <w:r w:rsidR="00452FB1" w:rsidRPr="009E7772">
              <w:rPr>
                <w:rFonts w:ascii="Arial" w:hAnsi="Arial" w:cs="Arial"/>
                <w:sz w:val="24"/>
                <w:szCs w:val="24"/>
              </w:rPr>
              <w:t>ytycznymi w sprawie działań naprawczych w odniesieniu do projektów współfinansowanych w okresie programowania 2014 – 2020 oraz ubiegających się o</w:t>
            </w:r>
            <w:r w:rsidR="00BA7403" w:rsidRPr="009E7772">
              <w:rPr>
                <w:rFonts w:ascii="Arial" w:hAnsi="Arial" w:cs="Arial"/>
                <w:sz w:val="24"/>
                <w:szCs w:val="24"/>
              </w:rPr>
              <w:t> </w:t>
            </w:r>
            <w:r w:rsidR="00452FB1" w:rsidRPr="009E7772">
              <w:rPr>
                <w:rFonts w:ascii="Arial" w:hAnsi="Arial" w:cs="Arial"/>
                <w:sz w:val="24"/>
                <w:szCs w:val="24"/>
              </w:rPr>
              <w:t>współfinansowanie w okresie 2021 – 2027 z Funduszy UE, dotkniętych naruszeniem 2016/2046 w zakresie specustaw, dla których prowadzone jest postępowanie w</w:t>
            </w:r>
            <w:r w:rsidR="00BA7403" w:rsidRPr="009E7772">
              <w:rPr>
                <w:rFonts w:ascii="Arial" w:hAnsi="Arial" w:cs="Arial"/>
                <w:sz w:val="24"/>
                <w:szCs w:val="24"/>
              </w:rPr>
              <w:t> </w:t>
            </w:r>
            <w:r w:rsidR="00452FB1" w:rsidRPr="009E7772">
              <w:rPr>
                <w:rFonts w:ascii="Arial" w:hAnsi="Arial" w:cs="Arial"/>
                <w:sz w:val="24"/>
                <w:szCs w:val="24"/>
              </w:rPr>
              <w:t>sprawie oceny oddziaływania na środowisko (Ares(2021)1432319 z 23.02.2021r.).</w:t>
            </w:r>
          </w:p>
          <w:p w14:paraId="3E9F9D19" w14:textId="6F5FC576"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4B072CAF" w14:textId="22DA2492"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31" w:type="dxa"/>
          </w:tcPr>
          <w:p w14:paraId="6D4A0692"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0FFD1A01" w14:textId="28F67945"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2A1B44B2" w14:textId="524EE6C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3273B40" w14:textId="3649FB7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w:t>
            </w:r>
          </w:p>
          <w:p w14:paraId="2FD1DC11" w14:textId="4F419AB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6A2DCAF8" w14:textId="77777777" w:rsidTr="007D6BCA">
        <w:trPr>
          <w:trHeight w:val="1133"/>
        </w:trPr>
        <w:tc>
          <w:tcPr>
            <w:tcW w:w="1057" w:type="dxa"/>
            <w:vAlign w:val="center"/>
          </w:tcPr>
          <w:p w14:paraId="56CD62B4" w14:textId="3E44EE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9</w:t>
            </w:r>
          </w:p>
        </w:tc>
        <w:tc>
          <w:tcPr>
            <w:tcW w:w="2907" w:type="dxa"/>
            <w:vAlign w:val="center"/>
          </w:tcPr>
          <w:p w14:paraId="2050777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Wskaźniki realizacji celów projektu</w:t>
            </w:r>
          </w:p>
        </w:tc>
        <w:tc>
          <w:tcPr>
            <w:tcW w:w="7230" w:type="dxa"/>
          </w:tcPr>
          <w:p w14:paraId="4A051063"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p>
          <w:p w14:paraId="3F528A38" w14:textId="103187A7" w:rsidR="00452FB1"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wskaźniki realizacji celów projektu (produktu, rezultatu) zostały wyrażone liczbowo,</w:t>
            </w:r>
          </w:p>
          <w:p w14:paraId="5C8D6188" w14:textId="13FE6778" w:rsidR="00452FB1"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wskaźniki zostały właściwie oszacowane w odniesieniu do</w:t>
            </w:r>
            <w:r w:rsidR="00BA7403" w:rsidRPr="009E7772">
              <w:rPr>
                <w:rFonts w:ascii="Arial" w:hAnsi="Arial" w:cs="Arial"/>
                <w:sz w:val="24"/>
                <w:szCs w:val="24"/>
              </w:rPr>
              <w:t> </w:t>
            </w:r>
            <w:r w:rsidRPr="009E7772">
              <w:rPr>
                <w:rFonts w:ascii="Arial" w:hAnsi="Arial" w:cs="Arial"/>
                <w:sz w:val="24"/>
                <w:szCs w:val="24"/>
              </w:rPr>
              <w:t>zakresu projektu,</w:t>
            </w:r>
          </w:p>
          <w:p w14:paraId="1AE6DF3A" w14:textId="2F5E6BF6" w:rsidR="00B96CFA" w:rsidRPr="009E7772" w:rsidRDefault="00452FB1" w:rsidP="007D6BCA">
            <w:pPr>
              <w:numPr>
                <w:ilvl w:val="0"/>
                <w:numId w:val="3"/>
              </w:numPr>
              <w:tabs>
                <w:tab w:val="left" w:pos="316"/>
              </w:tabs>
              <w:spacing w:before="100" w:beforeAutospacing="1" w:after="100" w:afterAutospacing="1"/>
              <w:ind w:left="316" w:hanging="284"/>
              <w:rPr>
                <w:rFonts w:ascii="Arial" w:hAnsi="Arial" w:cs="Arial"/>
                <w:sz w:val="24"/>
                <w:szCs w:val="24"/>
              </w:rPr>
            </w:pPr>
            <w:r w:rsidRPr="009E7772">
              <w:rPr>
                <w:rFonts w:ascii="Arial" w:hAnsi="Arial" w:cs="Arial"/>
                <w:sz w:val="24"/>
                <w:szCs w:val="24"/>
              </w:rPr>
              <w:t>wybrano wszystkie wskaźniki związane z realizacją projektu.</w:t>
            </w:r>
          </w:p>
          <w:p w14:paraId="0A36C11A" w14:textId="572DBD80"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Lista obowiązujących wskaźników wraz z ich definicjami zamieszczona jest w regulaminie wyboru projektów.</w:t>
            </w:r>
          </w:p>
          <w:p w14:paraId="27A81F9E" w14:textId="1AE9348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43FB1258" w14:textId="763E836A"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7B737D18" w14:textId="00E509F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892E8BF" w14:textId="25B9BBB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8582FC7" w14:textId="6162808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53B4CF41" w14:textId="77777777" w:rsidTr="007D6BCA">
        <w:trPr>
          <w:trHeight w:val="416"/>
        </w:trPr>
        <w:tc>
          <w:tcPr>
            <w:tcW w:w="1057" w:type="dxa"/>
            <w:vAlign w:val="center"/>
          </w:tcPr>
          <w:p w14:paraId="79D078A9" w14:textId="757AEF4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w:t>
            </w:r>
            <w:r w:rsidR="0096427A" w:rsidRPr="009E7772">
              <w:rPr>
                <w:rFonts w:ascii="Arial" w:hAnsi="Arial" w:cs="Arial"/>
                <w:sz w:val="24"/>
                <w:szCs w:val="24"/>
              </w:rPr>
              <w:t>10</w:t>
            </w:r>
          </w:p>
        </w:tc>
        <w:tc>
          <w:tcPr>
            <w:tcW w:w="2907" w:type="dxa"/>
            <w:vAlign w:val="center"/>
          </w:tcPr>
          <w:p w14:paraId="3ECA7131" w14:textId="7F90DA15" w:rsidR="00452FB1" w:rsidRPr="009E7772" w:rsidRDefault="00452FB1" w:rsidP="000A5893">
            <w:pPr>
              <w:spacing w:before="100" w:beforeAutospacing="1" w:after="100" w:afterAutospacing="1"/>
              <w:rPr>
                <w:rFonts w:ascii="Arial" w:hAnsi="Arial" w:cs="Arial"/>
                <w:sz w:val="24"/>
                <w:szCs w:val="24"/>
              </w:rPr>
            </w:pPr>
            <w:r w:rsidRPr="009E7772">
              <w:rPr>
                <w:rFonts w:ascii="Arial" w:hAnsi="Arial" w:cs="Arial"/>
                <w:sz w:val="24"/>
                <w:szCs w:val="24"/>
              </w:rPr>
              <w:t>Wykonalność techniczna, technologiczna i</w:t>
            </w:r>
            <w:r w:rsidR="00696344" w:rsidRPr="009E7772">
              <w:rPr>
                <w:rFonts w:ascii="Arial" w:hAnsi="Arial" w:cs="Arial"/>
                <w:sz w:val="24"/>
                <w:szCs w:val="24"/>
              </w:rPr>
              <w:t> </w:t>
            </w:r>
            <w:r w:rsidRPr="009E7772">
              <w:rPr>
                <w:rFonts w:ascii="Arial" w:hAnsi="Arial" w:cs="Arial"/>
                <w:sz w:val="24"/>
                <w:szCs w:val="24"/>
              </w:rPr>
              <w:t>instytucjonalna projektu</w:t>
            </w:r>
          </w:p>
        </w:tc>
        <w:tc>
          <w:tcPr>
            <w:tcW w:w="7230" w:type="dxa"/>
          </w:tcPr>
          <w:p w14:paraId="776543F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w:t>
            </w:r>
          </w:p>
          <w:p w14:paraId="02ED0212" w14:textId="07E5960C"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harmonogram realizacji projektu jest realistyczny i</w:t>
            </w:r>
            <w:r w:rsidR="00BA7403" w:rsidRPr="009E7772">
              <w:rPr>
                <w:rFonts w:ascii="Arial" w:hAnsi="Arial" w:cs="Arial"/>
                <w:sz w:val="24"/>
                <w:szCs w:val="24"/>
              </w:rPr>
              <w:t> </w:t>
            </w:r>
            <w:r w:rsidRPr="009E7772">
              <w:rPr>
                <w:rFonts w:ascii="Arial" w:hAnsi="Arial" w:cs="Arial"/>
                <w:sz w:val="24"/>
                <w:szCs w:val="24"/>
              </w:rPr>
              <w:t>uwzględnia zakres rzeczowy oraz czas niezbędny na realizację procedur przetargowych i inne okoliczności niezbędne do realizacji tych procedur,</w:t>
            </w:r>
          </w:p>
          <w:p w14:paraId="59752DF3"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wnioskodawca gwarantuje techniczną wykonalność projektu,</w:t>
            </w:r>
          </w:p>
          <w:p w14:paraId="7F70B312"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zakres rzeczowy projektu jest technologicznie wykonalny,</w:t>
            </w:r>
          </w:p>
          <w:p w14:paraId="5844A4C4" w14:textId="2FCEDC98" w:rsidR="00A316CF"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wnioskodawca posiada potencjał do prawidłowej obsługi projektu.</w:t>
            </w:r>
          </w:p>
          <w:p w14:paraId="64632756" w14:textId="15F8CF5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64B49872" w14:textId="4F02F7CE"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3625C6C2" w14:textId="4B6E99B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246D179" w14:textId="730B5CE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19DF45F" w14:textId="0536C4A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4A3BD74A" w14:textId="77777777" w:rsidTr="007D6BCA">
        <w:trPr>
          <w:trHeight w:val="416"/>
        </w:trPr>
        <w:tc>
          <w:tcPr>
            <w:tcW w:w="1057" w:type="dxa"/>
            <w:vAlign w:val="center"/>
          </w:tcPr>
          <w:p w14:paraId="5A7FDC6F" w14:textId="083AA5C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1</w:t>
            </w:r>
          </w:p>
        </w:tc>
        <w:tc>
          <w:tcPr>
            <w:tcW w:w="2907" w:type="dxa"/>
            <w:vAlign w:val="center"/>
          </w:tcPr>
          <w:p w14:paraId="763876C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Wykonalność finansowa </w:t>
            </w:r>
          </w:p>
          <w:p w14:paraId="6F316BB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i ekonomiczna projektu</w:t>
            </w:r>
          </w:p>
        </w:tc>
        <w:tc>
          <w:tcPr>
            <w:tcW w:w="7230" w:type="dxa"/>
          </w:tcPr>
          <w:p w14:paraId="55FE009B"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wykazuje pozytywne efekty ekonomiczne oraz czy analiza finansowa przedsięwzięcia została przeprowadzona poprawnie, w szczególności czy:</w:t>
            </w:r>
          </w:p>
          <w:p w14:paraId="0C6A0BE9"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wskazano źródła finansowania wkładu własnego oraz wydatków niekwalifikowalnych,</w:t>
            </w:r>
          </w:p>
          <w:p w14:paraId="5B5795B3" w14:textId="2121F250"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przyjęte założenia analiz finansowych są spójne i</w:t>
            </w:r>
            <w:r w:rsidR="00BA7403" w:rsidRPr="009E7772">
              <w:rPr>
                <w:rFonts w:ascii="Arial" w:hAnsi="Arial" w:cs="Arial"/>
                <w:sz w:val="24"/>
                <w:szCs w:val="24"/>
              </w:rPr>
              <w:t> </w:t>
            </w:r>
            <w:r w:rsidRPr="009E7772">
              <w:rPr>
                <w:rFonts w:ascii="Arial" w:hAnsi="Arial" w:cs="Arial"/>
                <w:sz w:val="24"/>
                <w:szCs w:val="24"/>
              </w:rPr>
              <w:t>uzasadnione,</w:t>
            </w:r>
          </w:p>
          <w:p w14:paraId="4A16ECBD"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 analizie finansowej nie ma istotnych błędów rachunkowych,</w:t>
            </w:r>
          </w:p>
          <w:p w14:paraId="6C84DA09" w14:textId="77777777" w:rsidR="00452FB1"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16AB5B76" w14:textId="53E4C10A" w:rsidR="00A316CF" w:rsidRPr="009E7772" w:rsidRDefault="00452FB1" w:rsidP="007D6BCA">
            <w:pPr>
              <w:numPr>
                <w:ilvl w:val="0"/>
                <w:numId w:val="3"/>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wykazana została stabilność finansowa (wymagane dla projektów obejmujących inwestycje w infrastrukturę lub inwestycje produkcyjne).</w:t>
            </w:r>
          </w:p>
          <w:p w14:paraId="6F642ED6" w14:textId="5C71D95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7165AAD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p>
          <w:p w14:paraId="48349640" w14:textId="3850D95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34EB3831" w14:textId="470ED3A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3ED787EB" w14:textId="2E59A5C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4AB62F27" w14:textId="40399E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0887F54D" w14:textId="77777777" w:rsidTr="007D6BCA">
        <w:trPr>
          <w:trHeight w:val="425"/>
        </w:trPr>
        <w:tc>
          <w:tcPr>
            <w:tcW w:w="1057" w:type="dxa"/>
            <w:vAlign w:val="center"/>
          </w:tcPr>
          <w:p w14:paraId="74BF0FD7" w14:textId="4CF595AF"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2</w:t>
            </w:r>
          </w:p>
        </w:tc>
        <w:tc>
          <w:tcPr>
            <w:tcW w:w="2907" w:type="dxa"/>
            <w:vAlign w:val="center"/>
          </w:tcPr>
          <w:p w14:paraId="60CFA2C4"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Kwalifikowalność wydatków</w:t>
            </w:r>
          </w:p>
        </w:tc>
        <w:tc>
          <w:tcPr>
            <w:tcW w:w="7230" w:type="dxa"/>
          </w:tcPr>
          <w:p w14:paraId="18A41631"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wydatki wskazane w projekcie spełniają warunki kwalifikowalności, tj.:</w:t>
            </w:r>
          </w:p>
          <w:p w14:paraId="69F4193C" w14:textId="51435780" w:rsidR="00452FB1" w:rsidRPr="009E7772" w:rsidRDefault="00452FB1" w:rsidP="007D6BCA">
            <w:pPr>
              <w:numPr>
                <w:ilvl w:val="0"/>
                <w:numId w:val="3"/>
              </w:numPr>
              <w:spacing w:before="100" w:beforeAutospacing="1" w:after="100" w:afterAutospacing="1"/>
              <w:ind w:left="457" w:hanging="457"/>
              <w:rPr>
                <w:rFonts w:ascii="Arial" w:hAnsi="Arial" w:cs="Arial"/>
                <w:sz w:val="24"/>
                <w:szCs w:val="24"/>
              </w:rPr>
            </w:pPr>
            <w:r w:rsidRPr="009E7772">
              <w:rPr>
                <w:rFonts w:ascii="Arial" w:hAnsi="Arial" w:cs="Arial"/>
                <w:sz w:val="24"/>
                <w:szCs w:val="24"/>
              </w:rPr>
              <w:t>zostały/</w:t>
            </w:r>
            <w:proofErr w:type="spellStart"/>
            <w:r w:rsidRPr="009E7772">
              <w:rPr>
                <w:rFonts w:ascii="Arial" w:hAnsi="Arial" w:cs="Arial"/>
                <w:sz w:val="24"/>
                <w:szCs w:val="24"/>
              </w:rPr>
              <w:t>ną</w:t>
            </w:r>
            <w:proofErr w:type="spellEnd"/>
            <w:r w:rsidRPr="009E7772">
              <w:rPr>
                <w:rFonts w:ascii="Arial" w:hAnsi="Arial" w:cs="Arial"/>
                <w:sz w:val="24"/>
                <w:szCs w:val="24"/>
              </w:rPr>
              <w:t xml:space="preserve"> poniesione w okresie kwalifikowalności wydatków określonym w regulaminie wyboru projektów. Przy czym okres kwalifikowalności powinien mieścić się w</w:t>
            </w:r>
            <w:r w:rsidR="00BA7403" w:rsidRPr="009E7772">
              <w:rPr>
                <w:rFonts w:ascii="Arial" w:hAnsi="Arial" w:cs="Arial"/>
                <w:sz w:val="24"/>
                <w:szCs w:val="24"/>
              </w:rPr>
              <w:t> </w:t>
            </w:r>
            <w:r w:rsidRPr="009E7772">
              <w:rPr>
                <w:rFonts w:ascii="Arial" w:hAnsi="Arial" w:cs="Arial"/>
                <w:sz w:val="24"/>
                <w:szCs w:val="24"/>
              </w:rPr>
              <w:t>ramach czasowych określonych  w art. 63 ust. 2 rozporządzenia nr 2021/1060,</w:t>
            </w:r>
          </w:p>
          <w:p w14:paraId="5478FEEB" w14:textId="77777777"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 xml:space="preserve">są zgodne z zasadami określonymi w Wytycznych </w:t>
            </w:r>
            <w:bookmarkStart w:id="9" w:name="_Hlk126574575"/>
            <w:r w:rsidRPr="009E7772">
              <w:rPr>
                <w:rFonts w:ascii="Arial" w:hAnsi="Arial" w:cs="Arial"/>
                <w:sz w:val="24"/>
                <w:szCs w:val="24"/>
              </w:rPr>
              <w:t>dotyczących kwalifikowalności wydatków 2021-2027</w:t>
            </w:r>
            <w:bookmarkEnd w:id="9"/>
            <w:r w:rsidRPr="009E7772">
              <w:rPr>
                <w:rFonts w:ascii="Arial" w:hAnsi="Arial" w:cs="Arial"/>
                <w:sz w:val="24"/>
                <w:szCs w:val="24"/>
                <w:vertAlign w:val="superscript"/>
              </w:rPr>
              <w:footnoteReference w:id="10"/>
            </w:r>
            <w:r w:rsidRPr="009E7772">
              <w:rPr>
                <w:rFonts w:ascii="Arial" w:hAnsi="Arial" w:cs="Arial"/>
                <w:sz w:val="24"/>
                <w:szCs w:val="24"/>
                <w:vertAlign w:val="superscript"/>
              </w:rPr>
              <w:t xml:space="preserve"> </w:t>
            </w:r>
            <w:r w:rsidRPr="009E7772">
              <w:rPr>
                <w:rFonts w:ascii="Arial" w:hAnsi="Arial" w:cs="Arial"/>
                <w:sz w:val="24"/>
                <w:szCs w:val="24"/>
              </w:rPr>
              <w:t>oraz zapisami dotyczącymi kwalifikowalności wydatków określonymi w regulaminie wyboru projektów,</w:t>
            </w:r>
          </w:p>
          <w:p w14:paraId="40D85B55" w14:textId="7D7ED0D2"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zostały uwzględnione w budżecie projektu,</w:t>
            </w:r>
          </w:p>
          <w:p w14:paraId="47349D2D" w14:textId="77777777"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są niezbędne do realizacji celów projektu i zostaną poniesione w związku z realizacją projektu,</w:t>
            </w:r>
          </w:p>
          <w:p w14:paraId="487EA442" w14:textId="59EF1696" w:rsidR="00452FB1" w:rsidRPr="009E7772" w:rsidRDefault="00452FB1" w:rsidP="007D6BCA">
            <w:pPr>
              <w:numPr>
                <w:ilvl w:val="0"/>
                <w:numId w:val="3"/>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zostaną dokonane w sposób racjonalny i efektywny z</w:t>
            </w:r>
            <w:r w:rsidR="00BA7403" w:rsidRPr="009E7772">
              <w:rPr>
                <w:rFonts w:ascii="Arial" w:hAnsi="Arial" w:cs="Arial"/>
                <w:sz w:val="24"/>
                <w:szCs w:val="24"/>
              </w:rPr>
              <w:t> </w:t>
            </w:r>
            <w:r w:rsidRPr="009E7772">
              <w:rPr>
                <w:rFonts w:ascii="Arial" w:hAnsi="Arial" w:cs="Arial"/>
                <w:sz w:val="24"/>
                <w:szCs w:val="24"/>
              </w:rPr>
              <w:t>zachowaniem zasad uzyskiwania najlepszych efektów z</w:t>
            </w:r>
            <w:r w:rsidR="00BA7403" w:rsidRPr="009E7772">
              <w:rPr>
                <w:rFonts w:ascii="Arial" w:hAnsi="Arial" w:cs="Arial"/>
                <w:sz w:val="24"/>
                <w:szCs w:val="24"/>
              </w:rPr>
              <w:t> </w:t>
            </w:r>
            <w:r w:rsidRPr="009E7772">
              <w:rPr>
                <w:rFonts w:ascii="Arial" w:hAnsi="Arial" w:cs="Arial"/>
                <w:sz w:val="24"/>
                <w:szCs w:val="24"/>
              </w:rPr>
              <w:t>danych nakładów,</w:t>
            </w:r>
          </w:p>
          <w:p w14:paraId="2D8B3612" w14:textId="5500D18B" w:rsidR="00A316CF" w:rsidRPr="009E7772" w:rsidRDefault="00452FB1" w:rsidP="007D6BCA">
            <w:pPr>
              <w:numPr>
                <w:ilvl w:val="0"/>
                <w:numId w:val="3"/>
              </w:numPr>
              <w:spacing w:before="100" w:beforeAutospacing="1" w:after="100" w:afterAutospacing="1"/>
              <w:ind w:left="318" w:hanging="318"/>
              <w:rPr>
                <w:rFonts w:ascii="Arial" w:hAnsi="Arial" w:cs="Arial"/>
                <w:sz w:val="24"/>
                <w:szCs w:val="24"/>
              </w:rPr>
            </w:pPr>
            <w:r w:rsidRPr="009E7772">
              <w:rPr>
                <w:rFonts w:ascii="Arial" w:hAnsi="Arial" w:cs="Arial"/>
                <w:sz w:val="24"/>
                <w:szCs w:val="24"/>
              </w:rPr>
              <w:t>czy stawkę ryczałtową na koszty pośrednie ustalono prawidłowo (jeśli dotyczy).</w:t>
            </w:r>
          </w:p>
          <w:p w14:paraId="505CB9DA" w14:textId="46E07F9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BA7403" w:rsidRPr="009E7772">
              <w:rPr>
                <w:rFonts w:ascii="Arial" w:hAnsi="Arial" w:cs="Arial"/>
                <w:sz w:val="24"/>
                <w:szCs w:val="24"/>
              </w:rPr>
              <w:t> </w:t>
            </w:r>
            <w:r w:rsidRPr="009E7772">
              <w:rPr>
                <w:rFonts w:ascii="Arial" w:hAnsi="Arial" w:cs="Arial"/>
                <w:sz w:val="24"/>
                <w:szCs w:val="24"/>
              </w:rPr>
              <w:t>dofinansowanie projektu i załączniki.</w:t>
            </w:r>
          </w:p>
        </w:tc>
        <w:tc>
          <w:tcPr>
            <w:tcW w:w="3231" w:type="dxa"/>
          </w:tcPr>
          <w:p w14:paraId="4FF7259B" w14:textId="49AB01F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r w:rsidRPr="009E7772">
              <w:rPr>
                <w:rFonts w:ascii="Arial" w:hAnsi="Arial" w:cs="Arial"/>
                <w:sz w:val="24"/>
                <w:szCs w:val="24"/>
              </w:rPr>
              <w:br/>
              <w:t>(NIE oznacza odrzucenie wniosku)</w:t>
            </w:r>
          </w:p>
          <w:p w14:paraId="2D93E831" w14:textId="4EFFAC9F"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E3F7153" w14:textId="051E0EB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02EB489C"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p w14:paraId="174D38C7" w14:textId="000551D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oznacza, iż kryterium nie jest spełnione.</w:t>
            </w:r>
          </w:p>
        </w:tc>
      </w:tr>
      <w:tr w:rsidR="005507E8" w:rsidRPr="009E7772" w14:paraId="48B1D246" w14:textId="77777777" w:rsidTr="007D6BCA">
        <w:trPr>
          <w:trHeight w:val="425"/>
        </w:trPr>
        <w:tc>
          <w:tcPr>
            <w:tcW w:w="1057" w:type="dxa"/>
            <w:vAlign w:val="center"/>
          </w:tcPr>
          <w:p w14:paraId="62DA4EA2" w14:textId="047C39B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3</w:t>
            </w:r>
          </w:p>
        </w:tc>
        <w:tc>
          <w:tcPr>
            <w:tcW w:w="2907" w:type="dxa"/>
            <w:vAlign w:val="center"/>
          </w:tcPr>
          <w:p w14:paraId="7580D48C" w14:textId="150A4D8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zasadą równości szans i</w:t>
            </w:r>
            <w:r w:rsidR="00696344" w:rsidRPr="009E7772">
              <w:rPr>
                <w:rFonts w:ascii="Arial" w:hAnsi="Arial" w:cs="Arial"/>
                <w:sz w:val="24"/>
                <w:szCs w:val="24"/>
              </w:rPr>
              <w:t> </w:t>
            </w:r>
            <w:r w:rsidRPr="009E7772">
              <w:rPr>
                <w:rFonts w:ascii="Arial" w:hAnsi="Arial" w:cs="Arial"/>
                <w:sz w:val="24"/>
                <w:szCs w:val="24"/>
              </w:rPr>
              <w:t>niedyskryminacji, w tym dostępności dla osób z</w:t>
            </w:r>
            <w:r w:rsidR="00696344" w:rsidRPr="009E7772">
              <w:rPr>
                <w:rFonts w:ascii="Arial" w:hAnsi="Arial" w:cs="Arial"/>
                <w:sz w:val="24"/>
                <w:szCs w:val="24"/>
              </w:rPr>
              <w:t> </w:t>
            </w:r>
            <w:r w:rsidRPr="009E7772">
              <w:rPr>
                <w:rFonts w:ascii="Arial" w:hAnsi="Arial" w:cs="Arial"/>
                <w:sz w:val="24"/>
                <w:szCs w:val="24"/>
              </w:rPr>
              <w:t>niepełnosprawnościami</w:t>
            </w:r>
          </w:p>
        </w:tc>
        <w:tc>
          <w:tcPr>
            <w:tcW w:w="7230" w:type="dxa"/>
          </w:tcPr>
          <w:p w14:paraId="0F47B8D9" w14:textId="2FD174E3"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w:t>
            </w:r>
            <w:r w:rsidR="00654663" w:rsidRPr="009E7772">
              <w:rPr>
                <w:rFonts w:ascii="Arial" w:hAnsi="Arial" w:cs="Arial"/>
                <w:sz w:val="24"/>
                <w:szCs w:val="24"/>
              </w:rPr>
              <w:t> </w:t>
            </w:r>
            <w:r w:rsidRPr="009E7772">
              <w:rPr>
                <w:rFonts w:ascii="Arial" w:hAnsi="Arial" w:cs="Arial"/>
                <w:sz w:val="24"/>
                <w:szCs w:val="24"/>
              </w:rPr>
              <w:t>ramach funduszy unijnych na lata 2021-2027.</w:t>
            </w:r>
          </w:p>
          <w:p w14:paraId="50FFF705" w14:textId="50A61A31"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06B46CF0"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TAK/NIE </w:t>
            </w:r>
          </w:p>
          <w:p w14:paraId="3E61115B" w14:textId="02FE4384"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25A68EBA" w14:textId="014DD1F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342D9769" w14:textId="6D2730D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9C2FEB1" w14:textId="138A527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302FAC0D" w14:textId="77777777" w:rsidTr="007D6BCA">
        <w:trPr>
          <w:trHeight w:val="425"/>
        </w:trPr>
        <w:tc>
          <w:tcPr>
            <w:tcW w:w="1057" w:type="dxa"/>
            <w:vAlign w:val="center"/>
          </w:tcPr>
          <w:p w14:paraId="68DC9893" w14:textId="2CBFAF0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4</w:t>
            </w:r>
          </w:p>
        </w:tc>
        <w:tc>
          <w:tcPr>
            <w:tcW w:w="2907" w:type="dxa"/>
            <w:vAlign w:val="center"/>
          </w:tcPr>
          <w:p w14:paraId="71D634BD" w14:textId="402AEA9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Kartą Praw Podstawowych Unii Europejskiej</w:t>
            </w:r>
          </w:p>
        </w:tc>
        <w:tc>
          <w:tcPr>
            <w:tcW w:w="7230" w:type="dxa"/>
          </w:tcPr>
          <w:p w14:paraId="41B221BC" w14:textId="3B5C883A"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W kryterium sprawdzamy, czy projekt jest zgodny Kartą Praw Podstawowych Unii Europejskiej z dnia </w:t>
            </w:r>
            <w:r w:rsidR="00B008CC" w:rsidRPr="009E7772">
              <w:rPr>
                <w:rFonts w:ascii="Arial" w:hAnsi="Arial" w:cs="Arial"/>
                <w:sz w:val="24"/>
                <w:szCs w:val="24"/>
              </w:rPr>
              <w:t xml:space="preserve">7 czerwca 2016 r. (Dz. Urz. UE C 202/389 z 07.06.2016) </w:t>
            </w:r>
            <w:r w:rsidRPr="009E7772">
              <w:rPr>
                <w:rFonts w:ascii="Arial" w:hAnsi="Arial" w:cs="Arial"/>
                <w:sz w:val="24"/>
                <w:szCs w:val="24"/>
              </w:rPr>
              <w:t>w zakresie odnoszącym się do sposobu realizacji, zakresu projektu i wnioskodawcy.</w:t>
            </w:r>
          </w:p>
          <w:p w14:paraId="441F2971" w14:textId="01CA5CC8"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w:t>
            </w:r>
            <w:r w:rsidR="00696344" w:rsidRPr="009E7772">
              <w:rPr>
                <w:rFonts w:ascii="Arial" w:hAnsi="Arial" w:cs="Arial"/>
                <w:sz w:val="24"/>
                <w:szCs w:val="24"/>
              </w:rPr>
              <w:t> </w:t>
            </w:r>
            <w:r w:rsidRPr="009E7772">
              <w:rPr>
                <w:rFonts w:ascii="Arial" w:hAnsi="Arial" w:cs="Arial"/>
                <w:sz w:val="24"/>
                <w:szCs w:val="24"/>
              </w:rPr>
              <w:t>oceniających mogą być pomocne Wytyczne Komisji Europejskiej dotyczące zapewnienia poszanowania Karty praw podstawowych Unii Europejskiej przy wdrażaniu europejskich funduszy strukturalnych i inwestycyjnych, w szczególności załącznik nr III.</w:t>
            </w:r>
          </w:p>
          <w:p w14:paraId="39E206A1" w14:textId="39E93EE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2F251645"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33298B2E" w14:textId="120A5C9E"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7F94759" w14:textId="44BEB2A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132FE51" w14:textId="3C8AAAD3"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3AC9DD5" w14:textId="2EC8235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47D46FA7" w14:textId="77777777" w:rsidTr="007D6BCA">
        <w:trPr>
          <w:trHeight w:val="425"/>
        </w:trPr>
        <w:tc>
          <w:tcPr>
            <w:tcW w:w="1057" w:type="dxa"/>
            <w:vAlign w:val="center"/>
          </w:tcPr>
          <w:p w14:paraId="2FE846FD" w14:textId="50A9545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5</w:t>
            </w:r>
          </w:p>
        </w:tc>
        <w:tc>
          <w:tcPr>
            <w:tcW w:w="2907" w:type="dxa"/>
            <w:vAlign w:val="center"/>
          </w:tcPr>
          <w:p w14:paraId="7CF830B2" w14:textId="551D018B"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Konwencją o</w:t>
            </w:r>
            <w:r w:rsidR="00B008CC" w:rsidRPr="009E7772">
              <w:rPr>
                <w:rFonts w:ascii="Arial" w:hAnsi="Arial" w:cs="Arial"/>
                <w:sz w:val="24"/>
                <w:szCs w:val="24"/>
              </w:rPr>
              <w:t> p</w:t>
            </w:r>
            <w:r w:rsidRPr="009E7772">
              <w:rPr>
                <w:rFonts w:ascii="Arial" w:hAnsi="Arial" w:cs="Arial"/>
                <w:sz w:val="24"/>
                <w:szCs w:val="24"/>
              </w:rPr>
              <w:t xml:space="preserve">rawach </w:t>
            </w:r>
            <w:r w:rsidR="00B008CC" w:rsidRPr="009E7772">
              <w:rPr>
                <w:rFonts w:ascii="Arial" w:hAnsi="Arial" w:cs="Arial"/>
                <w:sz w:val="24"/>
                <w:szCs w:val="24"/>
              </w:rPr>
              <w:t>o</w:t>
            </w:r>
            <w:r w:rsidRPr="009E7772">
              <w:rPr>
                <w:rFonts w:ascii="Arial" w:hAnsi="Arial" w:cs="Arial"/>
                <w:sz w:val="24"/>
                <w:szCs w:val="24"/>
              </w:rPr>
              <w:t xml:space="preserve">sób </w:t>
            </w:r>
            <w:r w:rsidR="00B008CC" w:rsidRPr="009E7772">
              <w:rPr>
                <w:rFonts w:ascii="Arial" w:hAnsi="Arial" w:cs="Arial"/>
                <w:sz w:val="24"/>
                <w:szCs w:val="24"/>
              </w:rPr>
              <w:t>n</w:t>
            </w:r>
            <w:r w:rsidRPr="009E7772">
              <w:rPr>
                <w:rFonts w:ascii="Arial" w:hAnsi="Arial" w:cs="Arial"/>
                <w:sz w:val="24"/>
                <w:szCs w:val="24"/>
              </w:rPr>
              <w:t>iepełnosprawnych</w:t>
            </w:r>
          </w:p>
        </w:tc>
        <w:tc>
          <w:tcPr>
            <w:tcW w:w="7230" w:type="dxa"/>
          </w:tcPr>
          <w:p w14:paraId="5871263B" w14:textId="3319F60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Konwencją o</w:t>
            </w:r>
            <w:r w:rsidR="00654663" w:rsidRPr="009E7772">
              <w:rPr>
                <w:rFonts w:ascii="Arial" w:hAnsi="Arial" w:cs="Arial"/>
                <w:sz w:val="24"/>
                <w:szCs w:val="24"/>
              </w:rPr>
              <w:t> </w:t>
            </w:r>
            <w:r w:rsidR="00B008CC" w:rsidRPr="009E7772">
              <w:rPr>
                <w:rFonts w:ascii="Arial" w:hAnsi="Arial" w:cs="Arial"/>
                <w:sz w:val="24"/>
                <w:szCs w:val="24"/>
              </w:rPr>
              <w:t>p</w:t>
            </w:r>
            <w:r w:rsidRPr="009E7772">
              <w:rPr>
                <w:rFonts w:ascii="Arial" w:hAnsi="Arial" w:cs="Arial"/>
                <w:sz w:val="24"/>
                <w:szCs w:val="24"/>
              </w:rPr>
              <w:t xml:space="preserve">rawach </w:t>
            </w:r>
            <w:r w:rsidR="00B008CC" w:rsidRPr="009E7772">
              <w:rPr>
                <w:rFonts w:ascii="Arial" w:hAnsi="Arial" w:cs="Arial"/>
                <w:sz w:val="24"/>
                <w:szCs w:val="24"/>
              </w:rPr>
              <w:t>o</w:t>
            </w:r>
            <w:r w:rsidRPr="009E7772">
              <w:rPr>
                <w:rFonts w:ascii="Arial" w:hAnsi="Arial" w:cs="Arial"/>
                <w:sz w:val="24"/>
                <w:szCs w:val="24"/>
              </w:rPr>
              <w:t xml:space="preserve">sób </w:t>
            </w:r>
            <w:r w:rsidR="00FB5664" w:rsidRPr="009E7772">
              <w:rPr>
                <w:rFonts w:ascii="Arial" w:hAnsi="Arial" w:cs="Arial"/>
                <w:sz w:val="24"/>
                <w:szCs w:val="24"/>
              </w:rPr>
              <w:t>n</w:t>
            </w:r>
            <w:r w:rsidRPr="009E7772">
              <w:rPr>
                <w:rFonts w:ascii="Arial" w:hAnsi="Arial" w:cs="Arial"/>
                <w:sz w:val="24"/>
                <w:szCs w:val="24"/>
              </w:rPr>
              <w:t xml:space="preserve">iepełnosprawnych sporządzoną w Nowym Jorku dnia 13 grudnia 2006 r. (Dz. U. z 2012 r. poz. 1169 z </w:t>
            </w:r>
            <w:proofErr w:type="spellStart"/>
            <w:r w:rsidRPr="009E7772">
              <w:rPr>
                <w:rFonts w:ascii="Arial" w:hAnsi="Arial" w:cs="Arial"/>
                <w:sz w:val="24"/>
                <w:szCs w:val="24"/>
              </w:rPr>
              <w:t>późn</w:t>
            </w:r>
            <w:proofErr w:type="spellEnd"/>
            <w:r w:rsidRPr="009E7772">
              <w:rPr>
                <w:rFonts w:ascii="Arial" w:hAnsi="Arial" w:cs="Arial"/>
                <w:sz w:val="24"/>
                <w:szCs w:val="24"/>
              </w:rPr>
              <w:t>. zm.) w zakresie odnoszącym się do sposobu realizacji, zakresu projektu i wnioskodawcy.</w:t>
            </w:r>
          </w:p>
          <w:p w14:paraId="5C9ACE4D" w14:textId="497C33C8" w:rsidR="00A316CF"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projektu z Konwencją o </w:t>
            </w:r>
            <w:r w:rsidR="00FB5664" w:rsidRPr="009E7772">
              <w:rPr>
                <w:rFonts w:ascii="Arial" w:hAnsi="Arial" w:cs="Arial"/>
                <w:sz w:val="24"/>
                <w:szCs w:val="24"/>
              </w:rPr>
              <w:t>p</w:t>
            </w:r>
            <w:r w:rsidRPr="009E7772">
              <w:rPr>
                <w:rFonts w:ascii="Arial" w:hAnsi="Arial" w:cs="Arial"/>
                <w:sz w:val="24"/>
                <w:szCs w:val="24"/>
              </w:rPr>
              <w:t xml:space="preserve">rawach </w:t>
            </w:r>
            <w:r w:rsidR="00FB5664" w:rsidRPr="009E7772">
              <w:rPr>
                <w:rFonts w:ascii="Arial" w:hAnsi="Arial" w:cs="Arial"/>
                <w:sz w:val="24"/>
                <w:szCs w:val="24"/>
              </w:rPr>
              <w:t>o</w:t>
            </w:r>
            <w:r w:rsidRPr="009E7772">
              <w:rPr>
                <w:rFonts w:ascii="Arial" w:hAnsi="Arial" w:cs="Arial"/>
                <w:sz w:val="24"/>
                <w:szCs w:val="24"/>
              </w:rPr>
              <w:t xml:space="preserve">sób </w:t>
            </w:r>
            <w:r w:rsidR="00FB5664" w:rsidRPr="009E7772">
              <w:rPr>
                <w:rFonts w:ascii="Arial" w:hAnsi="Arial" w:cs="Arial"/>
                <w:sz w:val="24"/>
                <w:szCs w:val="24"/>
              </w:rPr>
              <w:t>n</w:t>
            </w:r>
            <w:r w:rsidRPr="009E7772">
              <w:rPr>
                <w:rFonts w:ascii="Arial" w:hAnsi="Arial" w:cs="Arial"/>
                <w:sz w:val="24"/>
                <w:szCs w:val="24"/>
              </w:rPr>
              <w:t>iepełnosprawnych na etapie oceny należy rozumieć jako brak sprzeczności pomiędzy wnioskiem o dofinansowanie projektu a</w:t>
            </w:r>
            <w:r w:rsidR="00654663" w:rsidRPr="009E7772">
              <w:rPr>
                <w:rFonts w:ascii="Arial" w:hAnsi="Arial" w:cs="Arial"/>
                <w:sz w:val="24"/>
                <w:szCs w:val="24"/>
              </w:rPr>
              <w:t> </w:t>
            </w:r>
            <w:r w:rsidRPr="009E7772">
              <w:rPr>
                <w:rFonts w:ascii="Arial" w:hAnsi="Arial" w:cs="Arial"/>
                <w:sz w:val="24"/>
                <w:szCs w:val="24"/>
              </w:rPr>
              <w:t>wymogami tego dokumentu lub stwierdzenie, że te wymagania są neutralne wobec zakresu i zawartości projektu.</w:t>
            </w:r>
          </w:p>
          <w:p w14:paraId="3E2D6548" w14:textId="369A6829"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6E935B10"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266A7958" w14:textId="5DBDD9B7" w:rsidR="00FC34D3"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46AF5FCB" w14:textId="316FBB20"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50FACBF5" w14:textId="4F008D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091D65BB" w14:textId="633DAF9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452FB1" w:rsidRPr="009E7772" w14:paraId="3D088418" w14:textId="77777777" w:rsidTr="007D6BCA">
        <w:trPr>
          <w:trHeight w:val="425"/>
        </w:trPr>
        <w:tc>
          <w:tcPr>
            <w:tcW w:w="1057" w:type="dxa"/>
            <w:vAlign w:val="center"/>
          </w:tcPr>
          <w:p w14:paraId="3BCC46C4" w14:textId="0B155012"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B.1</w:t>
            </w:r>
            <w:r w:rsidR="0096427A" w:rsidRPr="009E7772">
              <w:rPr>
                <w:rFonts w:ascii="Arial" w:hAnsi="Arial" w:cs="Arial"/>
                <w:sz w:val="24"/>
                <w:szCs w:val="24"/>
              </w:rPr>
              <w:t>6</w:t>
            </w:r>
          </w:p>
        </w:tc>
        <w:tc>
          <w:tcPr>
            <w:tcW w:w="2907" w:type="dxa"/>
            <w:vAlign w:val="center"/>
          </w:tcPr>
          <w:p w14:paraId="26C392AA" w14:textId="5622B0ED"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Projekt jest zgodny z</w:t>
            </w:r>
            <w:r w:rsidR="00696344" w:rsidRPr="009E7772">
              <w:rPr>
                <w:rFonts w:ascii="Arial" w:hAnsi="Arial" w:cs="Arial"/>
                <w:sz w:val="24"/>
                <w:szCs w:val="24"/>
              </w:rPr>
              <w:t> </w:t>
            </w:r>
            <w:r w:rsidRPr="009E7772">
              <w:rPr>
                <w:rFonts w:ascii="Arial" w:hAnsi="Arial" w:cs="Arial"/>
                <w:sz w:val="24"/>
                <w:szCs w:val="24"/>
              </w:rPr>
              <w:t>zasadą równości kobiet i mężczyzn</w:t>
            </w:r>
          </w:p>
        </w:tc>
        <w:tc>
          <w:tcPr>
            <w:tcW w:w="7230" w:type="dxa"/>
          </w:tcPr>
          <w:p w14:paraId="6C172BB2" w14:textId="474DD292" w:rsidR="00A316CF" w:rsidRPr="009E7772" w:rsidRDefault="00306B10" w:rsidP="007D6BC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 zasadą równości kobiet i mężczyzn. Przez zgodność z tą zasadą należy rozumieć, z jednej strony zaplanowanie takich działań w</w:t>
            </w:r>
            <w:r w:rsidR="00654663" w:rsidRPr="009E7772">
              <w:rPr>
                <w:rFonts w:ascii="Arial" w:hAnsi="Arial" w:cs="Arial"/>
                <w:sz w:val="24"/>
                <w:szCs w:val="24"/>
              </w:rPr>
              <w:t> </w:t>
            </w:r>
            <w:r w:rsidRPr="009E7772">
              <w:rPr>
                <w:rFonts w:ascii="Arial" w:hAnsi="Arial" w:cs="Arial"/>
                <w:sz w:val="24"/>
                <w:szCs w:val="24"/>
              </w:rPr>
              <w:t>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37BDFAA" w14:textId="4D8B17A6"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w:t>
            </w:r>
            <w:r w:rsidR="00654663" w:rsidRPr="009E7772">
              <w:rPr>
                <w:rFonts w:ascii="Arial" w:hAnsi="Arial" w:cs="Arial"/>
                <w:sz w:val="24"/>
                <w:szCs w:val="24"/>
              </w:rPr>
              <w:t> </w:t>
            </w:r>
            <w:r w:rsidRPr="009E7772">
              <w:rPr>
                <w:rFonts w:ascii="Arial" w:hAnsi="Arial" w:cs="Arial"/>
                <w:sz w:val="24"/>
                <w:szCs w:val="24"/>
              </w:rPr>
              <w:t>dofinansowanie projektu.</w:t>
            </w:r>
          </w:p>
        </w:tc>
        <w:tc>
          <w:tcPr>
            <w:tcW w:w="3231" w:type="dxa"/>
          </w:tcPr>
          <w:p w14:paraId="6240474F" w14:textId="77777777"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19AF6DB7" w14:textId="30C2A9A7" w:rsidR="001E5FBB"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E2CE554" w14:textId="37140B6B" w:rsidR="001E5FBB"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16052BD0" w14:textId="50860168"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2F391C89" w14:textId="3FF0CC8C" w:rsidR="00452FB1" w:rsidRPr="009E7772" w:rsidRDefault="00452FB1" w:rsidP="007D6BC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bl>
    <w:p w14:paraId="258EE518" w14:textId="4D7E2281" w:rsidR="007257F1" w:rsidRPr="009E7772" w:rsidRDefault="007257F1" w:rsidP="000A5893">
      <w:pPr>
        <w:pStyle w:val="Nagwek1"/>
        <w:numPr>
          <w:ilvl w:val="0"/>
          <w:numId w:val="12"/>
        </w:numPr>
        <w:rPr>
          <w:rFonts w:cs="Arial"/>
          <w:sz w:val="24"/>
          <w:szCs w:val="24"/>
        </w:rPr>
      </w:pPr>
      <w:r w:rsidRPr="009E7772">
        <w:rPr>
          <w:rFonts w:cs="Arial"/>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2857"/>
        <w:gridCol w:w="7196"/>
        <w:gridCol w:w="38"/>
        <w:gridCol w:w="3224"/>
      </w:tblGrid>
      <w:tr w:rsidR="00B147D6" w:rsidRPr="009E7772" w14:paraId="0D8B62F9" w14:textId="77777777" w:rsidTr="00D212F2">
        <w:trPr>
          <w:tblHeader/>
        </w:trPr>
        <w:tc>
          <w:tcPr>
            <w:tcW w:w="1111" w:type="dxa"/>
            <w:shd w:val="clear" w:color="auto" w:fill="E7E6E6"/>
            <w:vAlign w:val="center"/>
          </w:tcPr>
          <w:p w14:paraId="75F784FC"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 xml:space="preserve">Numer </w:t>
            </w:r>
          </w:p>
        </w:tc>
        <w:tc>
          <w:tcPr>
            <w:tcW w:w="2857" w:type="dxa"/>
            <w:shd w:val="clear" w:color="auto" w:fill="E7E6E6"/>
            <w:vAlign w:val="center"/>
          </w:tcPr>
          <w:p w14:paraId="33B5AB63"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Nazwa</w:t>
            </w:r>
          </w:p>
        </w:tc>
        <w:tc>
          <w:tcPr>
            <w:tcW w:w="7234" w:type="dxa"/>
            <w:gridSpan w:val="2"/>
            <w:shd w:val="clear" w:color="auto" w:fill="E7E6E6"/>
            <w:vAlign w:val="center"/>
          </w:tcPr>
          <w:p w14:paraId="5B7CC7E9"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Definicja kryterium</w:t>
            </w:r>
          </w:p>
        </w:tc>
        <w:tc>
          <w:tcPr>
            <w:tcW w:w="3224" w:type="dxa"/>
            <w:shd w:val="clear" w:color="auto" w:fill="E7E6E6"/>
            <w:vAlign w:val="center"/>
          </w:tcPr>
          <w:p w14:paraId="5D0E1268"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Opis znaczenia kryterium</w:t>
            </w:r>
          </w:p>
          <w:p w14:paraId="7FE4F4AC" w14:textId="77777777" w:rsidR="002844F4" w:rsidRPr="009E7772" w:rsidRDefault="002844F4" w:rsidP="000A5893">
            <w:pPr>
              <w:spacing w:before="100" w:beforeAutospacing="1" w:after="100" w:afterAutospacing="1"/>
              <w:rPr>
                <w:rFonts w:ascii="Arial" w:hAnsi="Arial" w:cs="Arial"/>
                <w:b/>
                <w:bCs/>
                <w:sz w:val="24"/>
                <w:szCs w:val="24"/>
              </w:rPr>
            </w:pPr>
            <w:r w:rsidRPr="009E7772">
              <w:rPr>
                <w:rFonts w:ascii="Arial" w:hAnsi="Arial" w:cs="Arial"/>
                <w:b/>
                <w:bCs/>
                <w:sz w:val="24"/>
                <w:szCs w:val="24"/>
              </w:rPr>
              <w:t>(sposób oceny)</w:t>
            </w:r>
          </w:p>
        </w:tc>
      </w:tr>
      <w:tr w:rsidR="00D164DA" w:rsidRPr="009E7772" w14:paraId="5092AD15" w14:textId="77777777" w:rsidTr="00D212F2">
        <w:tc>
          <w:tcPr>
            <w:tcW w:w="1111" w:type="dxa"/>
            <w:vAlign w:val="center"/>
          </w:tcPr>
          <w:p w14:paraId="5065D888" w14:textId="4CF8055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C.1</w:t>
            </w:r>
          </w:p>
        </w:tc>
        <w:tc>
          <w:tcPr>
            <w:tcW w:w="2857" w:type="dxa"/>
            <w:vAlign w:val="center"/>
          </w:tcPr>
          <w:p w14:paraId="6E30B0D8" w14:textId="5656483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Lokalizacja inwestycji</w:t>
            </w:r>
          </w:p>
        </w:tc>
        <w:tc>
          <w:tcPr>
            <w:tcW w:w="7234" w:type="dxa"/>
            <w:gridSpan w:val="2"/>
          </w:tcPr>
          <w:p w14:paraId="4C8194E0"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jest/będzie realizowany:</w:t>
            </w:r>
          </w:p>
          <w:p w14:paraId="22393702" w14:textId="77777777" w:rsidR="00D164DA" w:rsidRPr="009E7772" w:rsidRDefault="00D164DA" w:rsidP="006737D4">
            <w:pPr>
              <w:numPr>
                <w:ilvl w:val="0"/>
                <w:numId w:val="6"/>
              </w:numPr>
              <w:spacing w:before="100" w:beforeAutospacing="1" w:after="120"/>
              <w:ind w:left="414" w:hanging="414"/>
              <w:rPr>
                <w:rFonts w:ascii="Arial" w:hAnsi="Arial" w:cs="Arial"/>
                <w:sz w:val="24"/>
                <w:szCs w:val="24"/>
                <w:lang w:val="x-none"/>
              </w:rPr>
            </w:pPr>
            <w:r w:rsidRPr="009E7772">
              <w:rPr>
                <w:rFonts w:ascii="Arial" w:hAnsi="Arial" w:cs="Arial"/>
                <w:sz w:val="24"/>
                <w:szCs w:val="24"/>
              </w:rPr>
              <w:t>w miastach do 20 tysięcy mieszkańców (w przypadku stolic powiatów – do 15 tysięcy mieszkańców),</w:t>
            </w:r>
          </w:p>
          <w:p w14:paraId="08001535" w14:textId="77777777" w:rsidR="00D164DA" w:rsidRPr="009E7772" w:rsidRDefault="00D164DA" w:rsidP="00D164DA">
            <w:pPr>
              <w:numPr>
                <w:ilvl w:val="0"/>
                <w:numId w:val="6"/>
              </w:numPr>
              <w:spacing w:after="0"/>
              <w:ind w:left="414" w:hanging="414"/>
              <w:rPr>
                <w:rFonts w:ascii="Arial" w:hAnsi="Arial" w:cs="Arial"/>
                <w:sz w:val="24"/>
                <w:szCs w:val="24"/>
                <w:lang w:val="x-none"/>
              </w:rPr>
            </w:pPr>
            <w:r w:rsidRPr="009E7772">
              <w:rPr>
                <w:rFonts w:ascii="Arial" w:hAnsi="Arial" w:cs="Arial"/>
                <w:sz w:val="24"/>
                <w:szCs w:val="24"/>
              </w:rPr>
              <w:t>w pozostałych miastach, pod warunkiem że:</w:t>
            </w:r>
          </w:p>
          <w:p w14:paraId="063A3EB1" w14:textId="77777777" w:rsidR="00D164DA" w:rsidRPr="009E7772" w:rsidRDefault="00D164DA" w:rsidP="00D164DA">
            <w:pPr>
              <w:numPr>
                <w:ilvl w:val="0"/>
                <w:numId w:val="7"/>
              </w:numPr>
              <w:spacing w:after="0"/>
              <w:ind w:left="698" w:hanging="284"/>
              <w:rPr>
                <w:rFonts w:ascii="Arial" w:hAnsi="Arial" w:cs="Arial"/>
                <w:sz w:val="24"/>
                <w:szCs w:val="24"/>
                <w:lang w:val="x-none"/>
              </w:rPr>
            </w:pPr>
            <w:r w:rsidRPr="009E7772">
              <w:rPr>
                <w:rFonts w:ascii="Arial" w:hAnsi="Arial" w:cs="Arial"/>
                <w:sz w:val="24"/>
                <w:szCs w:val="24"/>
              </w:rPr>
              <w:t>wsparcie programu Fundusze Europejskie na Infrastrukturę, Klimat, Środowisko 2021-2027 nie obejmie określonych typów inwestycji</w:t>
            </w:r>
            <w:r w:rsidRPr="009E7772">
              <w:rPr>
                <w:rStyle w:val="Odwoanieprzypisudolnego"/>
                <w:rFonts w:ascii="Arial" w:hAnsi="Arial" w:cs="Arial"/>
                <w:sz w:val="24"/>
                <w:szCs w:val="24"/>
              </w:rPr>
              <w:footnoteReference w:id="11"/>
            </w:r>
            <w:r w:rsidRPr="009E7772">
              <w:rPr>
                <w:rFonts w:ascii="Arial" w:hAnsi="Arial" w:cs="Arial"/>
                <w:sz w:val="24"/>
                <w:szCs w:val="24"/>
              </w:rPr>
              <w:t xml:space="preserve"> lub</w:t>
            </w:r>
          </w:p>
          <w:p w14:paraId="0383B4C4" w14:textId="77777777" w:rsidR="00D164DA" w:rsidRPr="009E7772" w:rsidRDefault="00D164DA" w:rsidP="00D164DA">
            <w:pPr>
              <w:numPr>
                <w:ilvl w:val="0"/>
                <w:numId w:val="7"/>
              </w:numPr>
              <w:spacing w:before="100" w:beforeAutospacing="1" w:after="100" w:afterAutospacing="1"/>
              <w:ind w:left="696" w:hanging="284"/>
              <w:contextualSpacing/>
              <w:rPr>
                <w:rFonts w:ascii="Arial" w:hAnsi="Arial" w:cs="Arial"/>
                <w:sz w:val="24"/>
                <w:szCs w:val="24"/>
                <w:lang w:val="x-none"/>
              </w:rPr>
            </w:pPr>
            <w:r w:rsidRPr="009E7772">
              <w:rPr>
                <w:rFonts w:ascii="Arial" w:hAnsi="Arial" w:cs="Arial"/>
                <w:sz w:val="24"/>
                <w:szCs w:val="24"/>
              </w:rPr>
              <w:t>projekt zakwalifikował się w naborze wniosków do dofinansowania z programu Fundusze Europejskie na Infrastrukturę, Klimat, Środowisko 2021-2027, ale nie otrzymał wsparcia finansowego lub</w:t>
            </w:r>
          </w:p>
          <w:p w14:paraId="6EBA79F9" w14:textId="77BD3607" w:rsidR="00D164DA" w:rsidRPr="009E7772" w:rsidRDefault="00D164DA" w:rsidP="00D164DA">
            <w:pPr>
              <w:numPr>
                <w:ilvl w:val="0"/>
                <w:numId w:val="7"/>
              </w:numPr>
              <w:spacing w:before="100" w:beforeAutospacing="1" w:after="100" w:afterAutospacing="1"/>
              <w:ind w:left="698" w:hanging="284"/>
              <w:contextualSpacing/>
              <w:rPr>
                <w:rFonts w:ascii="Arial" w:hAnsi="Arial" w:cs="Arial"/>
                <w:sz w:val="24"/>
                <w:szCs w:val="24"/>
                <w:lang w:val="x-none"/>
              </w:rPr>
            </w:pPr>
            <w:r w:rsidRPr="009E7772">
              <w:rPr>
                <w:rFonts w:ascii="Arial" w:hAnsi="Arial" w:cs="Arial"/>
                <w:sz w:val="24"/>
                <w:szCs w:val="24"/>
              </w:rPr>
              <w:t xml:space="preserve">projekt znajduje się na liście projektów ZIT, o której mowa w art. 34 ust. 15 pkt 3 ustawy z dnia 28 kwietnia 2022 r. o zasadach realizacji zadań finansowanych ze środków europejskich w perspektywie finansowej 2021-2027 (Dz.U. z 2022 r., poz. 1079 z </w:t>
            </w:r>
            <w:proofErr w:type="spellStart"/>
            <w:r w:rsidRPr="009E7772">
              <w:rPr>
                <w:rFonts w:ascii="Arial" w:hAnsi="Arial" w:cs="Arial"/>
                <w:sz w:val="24"/>
                <w:szCs w:val="24"/>
              </w:rPr>
              <w:t>późn</w:t>
            </w:r>
            <w:proofErr w:type="spellEnd"/>
            <w:r w:rsidRPr="009E7772">
              <w:rPr>
                <w:rFonts w:ascii="Arial" w:hAnsi="Arial" w:cs="Arial"/>
                <w:sz w:val="24"/>
                <w:szCs w:val="24"/>
              </w:rPr>
              <w:t xml:space="preserve">. zm.), </w:t>
            </w:r>
            <w:r w:rsidR="000E4347" w:rsidRPr="009E7772">
              <w:rPr>
                <w:rFonts w:ascii="Arial" w:hAnsi="Arial" w:cs="Arial"/>
                <w:sz w:val="24"/>
                <w:szCs w:val="24"/>
              </w:rPr>
              <w:t>dla których planowanym źródłem jest program regionalny.</w:t>
            </w:r>
          </w:p>
          <w:p w14:paraId="02E63D32" w14:textId="30CE9CF6" w:rsidR="00D164DA" w:rsidRPr="009E7772" w:rsidRDefault="00D164DA" w:rsidP="00D164DA">
            <w:pPr>
              <w:pStyle w:val="Akapitzlist"/>
              <w:numPr>
                <w:ilvl w:val="0"/>
                <w:numId w:val="6"/>
              </w:numPr>
              <w:spacing w:before="100" w:beforeAutospacing="1" w:after="100" w:afterAutospacing="1"/>
              <w:ind w:left="316" w:hanging="316"/>
              <w:rPr>
                <w:rFonts w:ascii="Arial" w:hAnsi="Arial" w:cs="Arial"/>
                <w:sz w:val="24"/>
                <w:szCs w:val="24"/>
              </w:rPr>
            </w:pPr>
            <w:r w:rsidRPr="009E7772">
              <w:rPr>
                <w:rFonts w:ascii="Arial" w:hAnsi="Arial" w:cs="Arial"/>
                <w:sz w:val="24"/>
                <w:szCs w:val="24"/>
              </w:rPr>
              <w:t>na innych niż miasta obszarach zurbanizowanych</w:t>
            </w:r>
            <w:r w:rsidRPr="009E7772">
              <w:rPr>
                <w:rFonts w:ascii="Arial" w:hAnsi="Arial" w:cs="Arial"/>
                <w:sz w:val="24"/>
                <w:szCs w:val="24"/>
                <w:vertAlign w:val="superscript"/>
              </w:rPr>
              <w:footnoteReference w:id="12"/>
            </w:r>
            <w:r w:rsidRPr="009E7772">
              <w:rPr>
                <w:rFonts w:ascii="Arial" w:hAnsi="Arial" w:cs="Arial"/>
                <w:sz w:val="24"/>
                <w:szCs w:val="24"/>
              </w:rPr>
              <w:t>.</w:t>
            </w:r>
          </w:p>
          <w:p w14:paraId="5CFD4DB2" w14:textId="55C664D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oraz załączniki.</w:t>
            </w:r>
          </w:p>
        </w:tc>
        <w:tc>
          <w:tcPr>
            <w:tcW w:w="3224" w:type="dxa"/>
          </w:tcPr>
          <w:p w14:paraId="01B1DF02"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1FC507ED"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64CDCB6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6019AD1"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C9A8FFC" w14:textId="469D20B0"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19B15CBA" w14:textId="77777777" w:rsidTr="00D212F2">
        <w:tc>
          <w:tcPr>
            <w:tcW w:w="1111" w:type="dxa"/>
            <w:vAlign w:val="center"/>
          </w:tcPr>
          <w:p w14:paraId="651C2C94" w14:textId="3222D36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C.2</w:t>
            </w:r>
          </w:p>
        </w:tc>
        <w:tc>
          <w:tcPr>
            <w:tcW w:w="2857" w:type="dxa"/>
            <w:vAlign w:val="center"/>
          </w:tcPr>
          <w:p w14:paraId="04E7063B" w14:textId="3B30557F" w:rsidR="00D164DA" w:rsidRPr="009E7772" w:rsidDel="00213F01"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Zgodność z właściwą strategią ZIT</w:t>
            </w:r>
          </w:p>
        </w:tc>
        <w:tc>
          <w:tcPr>
            <w:tcW w:w="7234" w:type="dxa"/>
            <w:gridSpan w:val="2"/>
          </w:tcPr>
          <w:p w14:paraId="2EFA75DA" w14:textId="5987ED02" w:rsidR="00D164DA" w:rsidRPr="009E7772" w:rsidRDefault="00D164DA" w:rsidP="00D164DA">
            <w:pPr>
              <w:spacing w:before="100" w:beforeAutospacing="1" w:after="100" w:afterAutospacing="1"/>
              <w:rPr>
                <w:rFonts w:ascii="Arial" w:hAnsi="Arial" w:cs="Arial"/>
                <w:sz w:val="24"/>
                <w:szCs w:val="24"/>
              </w:rPr>
            </w:pPr>
            <w:bookmarkStart w:id="10" w:name="_Hlk151467156"/>
            <w:r w:rsidRPr="009E7772">
              <w:rPr>
                <w:rFonts w:ascii="Arial" w:hAnsi="Arial" w:cs="Arial"/>
                <w:sz w:val="24"/>
                <w:szCs w:val="24"/>
              </w:rPr>
              <w:t>W kryterium sprawdzamy, czy:</w:t>
            </w:r>
          </w:p>
          <w:p w14:paraId="4C415805" w14:textId="63412AF1"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9E7772">
              <w:rPr>
                <w:rStyle w:val="Odwoanieprzypisudolnego"/>
                <w:rFonts w:ascii="Arial" w:hAnsi="Arial" w:cs="Arial"/>
                <w:sz w:val="24"/>
                <w:szCs w:val="24"/>
              </w:rPr>
              <w:t xml:space="preserve"> </w:t>
            </w:r>
            <w:r w:rsidRPr="009E7772">
              <w:rPr>
                <w:rStyle w:val="Odwoanieprzypisudolnego"/>
                <w:rFonts w:ascii="Arial" w:hAnsi="Arial" w:cs="Arial"/>
                <w:sz w:val="24"/>
                <w:szCs w:val="24"/>
              </w:rPr>
              <w:footnoteReference w:id="13"/>
            </w:r>
            <w:r w:rsidRPr="009E7772">
              <w:rPr>
                <w:rFonts w:ascii="Arial" w:hAnsi="Arial" w:cs="Arial"/>
                <w:sz w:val="24"/>
                <w:szCs w:val="24"/>
              </w:rPr>
              <w:t xml:space="preserve"> oraz pozytywną opinię Instytucji Zarządzającej FEdKP;</w:t>
            </w:r>
          </w:p>
          <w:bookmarkEnd w:id="10"/>
          <w:p w14:paraId="3F8B50B8" w14:textId="3A9881A6"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Pr="009E7772">
              <w:rPr>
                <w:rStyle w:val="Odwoanieprzypisudolnego"/>
                <w:rFonts w:ascii="Arial" w:hAnsi="Arial" w:cs="Arial"/>
                <w:sz w:val="24"/>
                <w:szCs w:val="24"/>
              </w:rPr>
              <w:footnoteReference w:id="14"/>
            </w:r>
            <w:r w:rsidRPr="009E7772">
              <w:rPr>
                <w:rFonts w:ascii="Arial" w:hAnsi="Arial" w:cs="Arial"/>
                <w:sz w:val="24"/>
                <w:szCs w:val="24"/>
              </w:rPr>
              <w:t>;</w:t>
            </w:r>
          </w:p>
          <w:p w14:paraId="057D02A6" w14:textId="62C7A8D1" w:rsidR="00D164DA" w:rsidRPr="009E7772" w:rsidRDefault="00D164DA" w:rsidP="00D164DA">
            <w:pPr>
              <w:pStyle w:val="Akapitzlist"/>
              <w:numPr>
                <w:ilvl w:val="0"/>
                <w:numId w:val="9"/>
              </w:numPr>
              <w:spacing w:before="100" w:beforeAutospacing="1" w:after="100" w:afterAutospacing="1"/>
              <w:ind w:left="459" w:hanging="425"/>
              <w:contextualSpacing w:val="0"/>
              <w:rPr>
                <w:rFonts w:ascii="Arial" w:hAnsi="Arial" w:cs="Arial"/>
                <w:sz w:val="24"/>
                <w:szCs w:val="24"/>
              </w:rPr>
            </w:pPr>
            <w:r w:rsidRPr="009E7772">
              <w:rPr>
                <w:rFonts w:ascii="Arial" w:hAnsi="Arial" w:cs="Arial"/>
                <w:sz w:val="24"/>
                <w:szCs w:val="24"/>
              </w:rPr>
              <w:t>we wniosku o dofinansowanie projektu zachowano wartości wskaźników programowych wskazane w fiszkach projektowych</w:t>
            </w:r>
            <w:r w:rsidRPr="009E7772">
              <w:rPr>
                <w:rStyle w:val="Odwoanieprzypisudolnego"/>
                <w:rFonts w:ascii="Arial" w:hAnsi="Arial" w:cs="Arial"/>
                <w:sz w:val="24"/>
                <w:szCs w:val="24"/>
              </w:rPr>
              <w:footnoteReference w:id="15"/>
            </w:r>
            <w:r w:rsidRPr="009E7772">
              <w:rPr>
                <w:rFonts w:ascii="Arial" w:hAnsi="Arial" w:cs="Arial"/>
                <w:sz w:val="24"/>
                <w:szCs w:val="24"/>
              </w:rPr>
              <w:t xml:space="preserve"> stanowiących załącznik do porozumienia terytorialnego.</w:t>
            </w:r>
          </w:p>
          <w:p w14:paraId="645099C6" w14:textId="2BFCEC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W przypadku, gdy właściwa ze względu na obszar strategia ZIT została pozytywnie zaopiniowana przez ministra właściwego do spraw rozwoju regionalnego (jeśli dotyczy) i Instytucję Zarządzającą, ale </w:t>
            </w:r>
            <w:r w:rsidRPr="009E7772">
              <w:rPr>
                <w:rFonts w:ascii="Arial" w:hAnsi="Arial" w:cs="Arial"/>
                <w:sz w:val="24"/>
                <w:szCs w:val="24"/>
                <w:lang w:val="x-none"/>
              </w:rPr>
              <w:t>planowana jest jej aktualizacja, polegająca na wprowadzeniu projektu wskazanego w Porozumieniu Terytorialnym, ale nieujętego na liście podstawowej we właściwej ze względu na obszar strategii ZIT, wnioskodawca zobowiązany jest załączyć do wniosku o dofinansowanie</w:t>
            </w:r>
            <w:r w:rsidRPr="009E7772">
              <w:rPr>
                <w:rFonts w:ascii="Arial" w:hAnsi="Arial" w:cs="Arial"/>
                <w:sz w:val="24"/>
                <w:szCs w:val="24"/>
              </w:rPr>
              <w:t xml:space="preserve"> projektu oświadczenie organu lub podmiotu odpowiedzialnego za przygotowanie właściwej strategii ZIT, potwierdzające, że projekt zostanie zamieszczony na liście podstawowej projektów, we właściwej ze względu na obszar, strategii ZIT</w:t>
            </w:r>
            <w:r w:rsidRPr="009E7772">
              <w:rPr>
                <w:rFonts w:ascii="Arial" w:hAnsi="Arial" w:cs="Arial"/>
                <w:sz w:val="24"/>
                <w:szCs w:val="24"/>
                <w:vertAlign w:val="superscript"/>
              </w:rPr>
              <w:footnoteReference w:id="16"/>
            </w:r>
            <w:r w:rsidRPr="009E7772">
              <w:rPr>
                <w:rFonts w:ascii="Arial" w:hAnsi="Arial" w:cs="Arial"/>
                <w:sz w:val="24"/>
                <w:szCs w:val="24"/>
              </w:rPr>
              <w:t>.</w:t>
            </w:r>
          </w:p>
          <w:p w14:paraId="2DE6BE75" w14:textId="7397C3D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strategię ZIT lub oświadczenie organu lub podmiotu odpowiedzialnego za przygotowanie, właściwej ze względu na obszar, strategii ZIT oraz porozumienie terytorialne.</w:t>
            </w:r>
          </w:p>
        </w:tc>
        <w:tc>
          <w:tcPr>
            <w:tcW w:w="3224" w:type="dxa"/>
          </w:tcPr>
          <w:p w14:paraId="77B418F7"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41DB7DC8" w14:textId="7B58775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994DC01" w14:textId="1A259A2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3EC8F9C4"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08254AC0" w14:textId="5619384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23F9EA69" w14:textId="77777777" w:rsidTr="00D212F2">
        <w:tc>
          <w:tcPr>
            <w:tcW w:w="1111" w:type="dxa"/>
            <w:vAlign w:val="center"/>
          </w:tcPr>
          <w:p w14:paraId="73A0CE81" w14:textId="26B2405B"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C.3</w:t>
            </w:r>
          </w:p>
        </w:tc>
        <w:tc>
          <w:tcPr>
            <w:tcW w:w="2857" w:type="dxa"/>
            <w:vAlign w:val="center"/>
          </w:tcPr>
          <w:p w14:paraId="7B1F2152" w14:textId="45FAA0F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z dokumentami strategicznymi </w:t>
            </w:r>
          </w:p>
        </w:tc>
        <w:tc>
          <w:tcPr>
            <w:tcW w:w="7234" w:type="dxa"/>
            <w:gridSpan w:val="2"/>
          </w:tcPr>
          <w:p w14:paraId="7D8546E4" w14:textId="46FF14D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zaplanowane w projekcie działania są zgodne i wynikają z dokumentów strategicznych odnoszących się do planowania działań w zakresie adaptacji do zmian klimatu:</w:t>
            </w:r>
          </w:p>
          <w:p w14:paraId="17495922" w14:textId="43F15AEF" w:rsidR="00D164DA" w:rsidRPr="009E7772" w:rsidRDefault="00D164DA" w:rsidP="00D164DA">
            <w:pPr>
              <w:pStyle w:val="Akapitzlist"/>
              <w:numPr>
                <w:ilvl w:val="0"/>
                <w:numId w:val="9"/>
              </w:numPr>
              <w:spacing w:before="100" w:beforeAutospacing="1" w:after="100" w:afterAutospacing="1"/>
              <w:ind w:left="457" w:hanging="425"/>
              <w:contextualSpacing w:val="0"/>
              <w:rPr>
                <w:rFonts w:ascii="Arial" w:hAnsi="Arial" w:cs="Arial"/>
                <w:sz w:val="24"/>
                <w:szCs w:val="24"/>
              </w:rPr>
            </w:pPr>
            <w:r w:rsidRPr="009E7772">
              <w:rPr>
                <w:rFonts w:ascii="Arial" w:hAnsi="Arial" w:cs="Arial"/>
                <w:sz w:val="24"/>
                <w:szCs w:val="24"/>
              </w:rPr>
              <w:t xml:space="preserve">Miejskiego Planu Adaptacji do Zmian Klimatu (MPA) – </w:t>
            </w:r>
            <w:r w:rsidRPr="009E7772">
              <w:rPr>
                <w:rFonts w:ascii="Arial" w:hAnsi="Arial" w:cs="Arial"/>
                <w:sz w:val="24"/>
                <w:szCs w:val="24"/>
              </w:rPr>
              <w:br/>
              <w:t>w przypadku miast posiadających Miejski Plan Adaptacji do Zmian Klimatu (zatwierdzony uchwałą Rady Miasta),</w:t>
            </w:r>
          </w:p>
          <w:p w14:paraId="1F719E84" w14:textId="7CCC9145"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lang w:val="pl-PL"/>
              </w:rPr>
              <w:t xml:space="preserve">Strategii ZIT, właściwej ze względu na obszar – </w:t>
            </w:r>
            <w:r w:rsidRPr="009E7772">
              <w:rPr>
                <w:rFonts w:ascii="Arial" w:hAnsi="Arial" w:cs="Arial"/>
                <w:sz w:val="24"/>
                <w:szCs w:val="24"/>
                <w:lang w:val="pl-PL"/>
              </w:rPr>
              <w:br/>
            </w:r>
            <w:r w:rsidRPr="009E7772">
              <w:rPr>
                <w:rFonts w:ascii="Arial" w:hAnsi="Arial" w:cs="Arial"/>
                <w:sz w:val="24"/>
                <w:szCs w:val="24"/>
              </w:rPr>
              <w:t>w przypadku miast nie posiadających Miejskiego Planu Adaptacji do Zmian Klimatu</w:t>
            </w:r>
            <w:r w:rsidRPr="009E7772">
              <w:rPr>
                <w:rFonts w:ascii="Arial" w:hAnsi="Arial" w:cs="Arial"/>
                <w:sz w:val="24"/>
                <w:szCs w:val="24"/>
                <w:lang w:val="pl-PL"/>
              </w:rPr>
              <w:t xml:space="preserve"> oraz innych obszarów zurbanizowanych – </w:t>
            </w:r>
            <w:r w:rsidRPr="009E7772">
              <w:rPr>
                <w:rFonts w:ascii="Arial" w:hAnsi="Arial" w:cs="Arial"/>
                <w:sz w:val="24"/>
                <w:szCs w:val="24"/>
              </w:rPr>
              <w:t>zgodność będzie weryfikowana w oparciu o kryterium C.2</w:t>
            </w:r>
            <w:r w:rsidRPr="009E7772">
              <w:rPr>
                <w:rFonts w:ascii="Arial" w:hAnsi="Arial" w:cs="Arial"/>
                <w:sz w:val="24"/>
                <w:szCs w:val="24"/>
                <w:lang w:val="pl-PL"/>
              </w:rPr>
              <w:t>.</w:t>
            </w:r>
          </w:p>
          <w:p w14:paraId="744E4DBB" w14:textId="37890AD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oraz załączniki.</w:t>
            </w:r>
          </w:p>
        </w:tc>
        <w:tc>
          <w:tcPr>
            <w:tcW w:w="3224" w:type="dxa"/>
          </w:tcPr>
          <w:p w14:paraId="71A0BC9D"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063A0161" w14:textId="7FD04C8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76E61480" w14:textId="705919BB"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73AD60B7"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7B090461" w14:textId="5E7D3C0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69E08473" w14:textId="77777777" w:rsidTr="00D212F2">
        <w:tc>
          <w:tcPr>
            <w:tcW w:w="1111" w:type="dxa"/>
            <w:vAlign w:val="center"/>
          </w:tcPr>
          <w:p w14:paraId="1444E2F2" w14:textId="7B7E6A0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C.4</w:t>
            </w:r>
          </w:p>
        </w:tc>
        <w:tc>
          <w:tcPr>
            <w:tcW w:w="2857" w:type="dxa"/>
            <w:vAlign w:val="center"/>
          </w:tcPr>
          <w:p w14:paraId="31C329BE" w14:textId="219C30F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Wpływ projektu na jednolite części wód</w:t>
            </w:r>
          </w:p>
        </w:tc>
        <w:tc>
          <w:tcPr>
            <w:tcW w:w="7234" w:type="dxa"/>
            <w:gridSpan w:val="2"/>
          </w:tcPr>
          <w:p w14:paraId="0437AB7D" w14:textId="350BDDC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dotyczący niebieskiej infrastruktury nie powoduje:</w:t>
            </w:r>
          </w:p>
          <w:p w14:paraId="66BA8844"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nieosiągnięcia dobrego stanu lub potencjału jednolitych części wód,</w:t>
            </w:r>
          </w:p>
          <w:p w14:paraId="1D0A78D7"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pogorszenia stanu lub potencjału jednolitych części wód,</w:t>
            </w:r>
          </w:p>
          <w:p w14:paraId="40D83327" w14:textId="3468CA79" w:rsidR="00D164DA" w:rsidRPr="009E7772" w:rsidRDefault="00D164DA" w:rsidP="00D164DA">
            <w:pPr>
              <w:pStyle w:val="Akapitzlist"/>
              <w:numPr>
                <w:ilvl w:val="0"/>
                <w:numId w:val="9"/>
              </w:numPr>
              <w:spacing w:before="100" w:beforeAutospacing="1" w:after="100" w:afterAutospacing="1"/>
              <w:ind w:left="459" w:hanging="425"/>
              <w:contextualSpacing w:val="0"/>
              <w:rPr>
                <w:rFonts w:ascii="Arial" w:hAnsi="Arial" w:cs="Arial"/>
                <w:sz w:val="24"/>
                <w:szCs w:val="24"/>
              </w:rPr>
            </w:pPr>
            <w:r w:rsidRPr="009E7772">
              <w:rPr>
                <w:rFonts w:ascii="Arial" w:hAnsi="Arial" w:cs="Arial"/>
                <w:sz w:val="24"/>
                <w:szCs w:val="24"/>
              </w:rPr>
              <w:t>zastosowania art. 4 ust. 7 Ramowej Dyrektywy Wodnej  (Dyrektywa Parlamentu Europejskiego i Rady 2000/60/WE z dnia 23 października 2000 r. ustanawiająca ramy wspólnotowego działania w dziedzinie polityki wodnej).</w:t>
            </w:r>
          </w:p>
          <w:p w14:paraId="272530F9" w14:textId="6C16C6C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5F12700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TAK/NIE/NIE DOTYCZY </w:t>
            </w:r>
          </w:p>
          <w:p w14:paraId="65729912" w14:textId="6800E10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095DE5AA" w14:textId="0A9E819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049FF85" w14:textId="0574C78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58D476DB" w14:textId="4B77546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186727B8" w14:textId="77777777" w:rsidTr="00D212F2">
        <w:tc>
          <w:tcPr>
            <w:tcW w:w="1111" w:type="dxa"/>
            <w:vAlign w:val="center"/>
          </w:tcPr>
          <w:p w14:paraId="3760A0EE" w14:textId="26FCA2E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C.5</w:t>
            </w:r>
          </w:p>
        </w:tc>
        <w:tc>
          <w:tcPr>
            <w:tcW w:w="2857" w:type="dxa"/>
            <w:vAlign w:val="center"/>
          </w:tcPr>
          <w:p w14:paraId="110AA654"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Zgodność ze standardami kształtowania ładu przestrzennego </w:t>
            </w:r>
            <w:r w:rsidRPr="009E7772">
              <w:rPr>
                <w:rFonts w:ascii="Arial" w:hAnsi="Arial" w:cs="Arial"/>
                <w:sz w:val="24"/>
                <w:szCs w:val="24"/>
              </w:rPr>
              <w:br/>
              <w:t>w województwie</w:t>
            </w:r>
          </w:p>
        </w:tc>
        <w:tc>
          <w:tcPr>
            <w:tcW w:w="7234" w:type="dxa"/>
            <w:gridSpan w:val="2"/>
          </w:tcPr>
          <w:p w14:paraId="609B8C27" w14:textId="29E8DE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jest zgodny ze standardami w zakresie kształtowania ładu przestrzennego w województwie, co będzie oceniane na podstawie:</w:t>
            </w:r>
          </w:p>
          <w:p w14:paraId="4A5C9161" w14:textId="3EF4ED28"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u w:val="single"/>
              </w:rPr>
              <w:t>pozytywnej opinii</w:t>
            </w:r>
            <w:r w:rsidRPr="009E7772">
              <w:rPr>
                <w:rFonts w:ascii="Arial" w:hAnsi="Arial" w:cs="Arial"/>
                <w:sz w:val="24"/>
                <w:szCs w:val="24"/>
              </w:rPr>
              <w:t xml:space="preserve"> wydanej przez Kujawsko-Pomorskie Biuro Planowania Przestrzennego i Regionalnego odnośnie zgodności ze Standardami w zakresie</w:t>
            </w:r>
            <w:r w:rsidRPr="009E7772">
              <w:rPr>
                <w:rFonts w:ascii="Arial" w:hAnsi="Arial" w:cs="Arial"/>
                <w:sz w:val="24"/>
                <w:szCs w:val="24"/>
                <w:lang w:val="pl-PL"/>
              </w:rPr>
              <w:t xml:space="preserve"> </w:t>
            </w:r>
            <w:r w:rsidRPr="009E7772">
              <w:rPr>
                <w:rFonts w:ascii="Arial" w:hAnsi="Arial" w:cs="Arial"/>
                <w:sz w:val="24"/>
                <w:szCs w:val="24"/>
              </w:rPr>
              <w:t>kształtowania ładu przestrzennego w województwie kujawsko-pomorskim.</w:t>
            </w:r>
          </w:p>
          <w:p w14:paraId="5539EA93" w14:textId="643CED7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Obowiązujące standardy w zakresie kształtowania ładu przestrzennego w województwie kujawsko-pomorskim zostaną wskazane w ogłoszeniu o naborze/dokumentach pomocniczych.</w:t>
            </w:r>
          </w:p>
          <w:p w14:paraId="0991809C"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weryfikowane w przypadku projektów dotyczących:</w:t>
            </w:r>
          </w:p>
          <w:p w14:paraId="2DFF8B88"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obiektów kubaturowych;</w:t>
            </w:r>
          </w:p>
          <w:p w14:paraId="3F98B659" w14:textId="77777777"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instalacji OZE;</w:t>
            </w:r>
          </w:p>
          <w:p w14:paraId="1E66CE06" w14:textId="7092FC08" w:rsidR="00D164DA" w:rsidRPr="009E7772" w:rsidRDefault="00D164DA" w:rsidP="00D164DA">
            <w:pPr>
              <w:pStyle w:val="Akapitzlist"/>
              <w:numPr>
                <w:ilvl w:val="0"/>
                <w:numId w:val="9"/>
              </w:numPr>
              <w:spacing w:before="100" w:beforeAutospacing="1" w:after="100" w:afterAutospacing="1"/>
              <w:ind w:left="457" w:hanging="425"/>
              <w:rPr>
                <w:rFonts w:ascii="Arial" w:hAnsi="Arial" w:cs="Arial"/>
                <w:sz w:val="24"/>
                <w:szCs w:val="24"/>
              </w:rPr>
            </w:pPr>
            <w:r w:rsidRPr="009E7772">
              <w:rPr>
                <w:rFonts w:ascii="Arial" w:hAnsi="Arial" w:cs="Arial"/>
                <w:sz w:val="24"/>
                <w:szCs w:val="24"/>
              </w:rPr>
              <w:t>zagospodarowania terenu (z wyjątkami określonymi w standardach).</w:t>
            </w:r>
          </w:p>
          <w:p w14:paraId="6EAD8784" w14:textId="118109E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Kryterium jest weryfikowane w oparciu o wniosek </w:t>
            </w:r>
            <w:r w:rsidRPr="009E7772">
              <w:rPr>
                <w:rFonts w:ascii="Arial" w:hAnsi="Arial" w:cs="Arial"/>
                <w:sz w:val="24"/>
                <w:szCs w:val="24"/>
              </w:rPr>
              <w:br/>
              <w:t>o dofinansowanie projektu i załączniki.</w:t>
            </w:r>
          </w:p>
        </w:tc>
        <w:tc>
          <w:tcPr>
            <w:tcW w:w="3224" w:type="dxa"/>
          </w:tcPr>
          <w:p w14:paraId="1234B749"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TAK/NIE/NIE DOTYCZY </w:t>
            </w:r>
          </w:p>
          <w:p w14:paraId="35BBDFD3" w14:textId="1502CD8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BC1BE76" w14:textId="5B95F2D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028C6F37" w14:textId="40D59AFD"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09BC5074" w14:textId="5DA7A0C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73D6D5BC" w14:textId="77777777" w:rsidTr="00D212F2">
        <w:tc>
          <w:tcPr>
            <w:tcW w:w="1111" w:type="dxa"/>
            <w:vAlign w:val="center"/>
          </w:tcPr>
          <w:p w14:paraId="59BE5140" w14:textId="0BE2657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C.6</w:t>
            </w:r>
          </w:p>
        </w:tc>
        <w:tc>
          <w:tcPr>
            <w:tcW w:w="2857" w:type="dxa"/>
            <w:vAlign w:val="center"/>
          </w:tcPr>
          <w:p w14:paraId="753FF431" w14:textId="3FD475F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Ekosystemowy charakter działań</w:t>
            </w:r>
          </w:p>
        </w:tc>
        <w:tc>
          <w:tcPr>
            <w:tcW w:w="7234" w:type="dxa"/>
            <w:gridSpan w:val="2"/>
          </w:tcPr>
          <w:p w14:paraId="01324411" w14:textId="3CCEE8E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podejmowane w ramach projektu działania zakładają działania o charakterze ekosystemowym tj. wykorzystującym naturalne mechanizmy ekosystemowe oraz uwzględniającym wzajemnie powiązane procesy naturalne i zachowanie środowiska naturalnego w możliwie stabilnym stanie</w:t>
            </w:r>
            <w:r w:rsidRPr="009E7772">
              <w:rPr>
                <w:rStyle w:val="Odwoanieprzypisudolnego"/>
                <w:rFonts w:ascii="Arial" w:hAnsi="Arial" w:cs="Arial"/>
                <w:sz w:val="24"/>
                <w:szCs w:val="24"/>
              </w:rPr>
              <w:footnoteReference w:id="17"/>
            </w:r>
            <w:r w:rsidRPr="009E7772">
              <w:rPr>
                <w:rFonts w:ascii="Arial" w:hAnsi="Arial" w:cs="Arial"/>
                <w:sz w:val="24"/>
                <w:szCs w:val="24"/>
              </w:rPr>
              <w:t>.</w:t>
            </w:r>
          </w:p>
          <w:p w14:paraId="6BED8271" w14:textId="7B2E78F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Jeśli zastosowanie rozwiązań ekosystemowych jest z przyczyn technicznych niemożliwe, Wnioskodawca zobowiązany jest do przedstawienia uzasadnienia we wniosku o dofinansowanie projektu.</w:t>
            </w:r>
          </w:p>
          <w:p w14:paraId="3187E3E1" w14:textId="68FA787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3C135C6A"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TAK/NIE/NIE DOTYCZY </w:t>
            </w:r>
          </w:p>
          <w:p w14:paraId="517DBC6B" w14:textId="7601390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37179DF" w14:textId="01AF49C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435D4AEF" w14:textId="02CF7CA3"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453DEDC1" w14:textId="6CED2F3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5480C4F0" w14:textId="77777777" w:rsidTr="00D212F2">
        <w:tc>
          <w:tcPr>
            <w:tcW w:w="1111" w:type="dxa"/>
            <w:vAlign w:val="center"/>
          </w:tcPr>
          <w:p w14:paraId="486B6C73" w14:textId="48E2CC98" w:rsidR="00D164DA" w:rsidRPr="009E7772" w:rsidRDefault="00D164DA" w:rsidP="00D164DA">
            <w:pPr>
              <w:spacing w:before="100" w:beforeAutospacing="1" w:after="100" w:afterAutospacing="1"/>
              <w:rPr>
                <w:rFonts w:ascii="Arial" w:hAnsi="Arial" w:cs="Arial"/>
                <w:color w:val="FF0000"/>
                <w:sz w:val="24"/>
                <w:szCs w:val="24"/>
              </w:rPr>
            </w:pPr>
            <w:r w:rsidRPr="009E7772">
              <w:rPr>
                <w:rFonts w:ascii="Arial" w:hAnsi="Arial" w:cs="Arial"/>
                <w:sz w:val="24"/>
                <w:szCs w:val="24"/>
              </w:rPr>
              <w:t>C.7</w:t>
            </w:r>
          </w:p>
        </w:tc>
        <w:tc>
          <w:tcPr>
            <w:tcW w:w="2857" w:type="dxa"/>
            <w:vAlign w:val="center"/>
          </w:tcPr>
          <w:p w14:paraId="5C2C50DE" w14:textId="30950FE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Zielono-niebieska infrastruktura </w:t>
            </w:r>
          </w:p>
        </w:tc>
        <w:tc>
          <w:tcPr>
            <w:tcW w:w="7234" w:type="dxa"/>
            <w:gridSpan w:val="2"/>
          </w:tcPr>
          <w:p w14:paraId="5E4D2390" w14:textId="03F46A9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projekt zakłada rozwój zielono-niebieskiej infrastruktury (rozwój powierzchni pokrytych zielenią w miastach/innych obszarach zurbanizowanych i/albo rozwiązania z zakresu niebieskiej infrastruktury).</w:t>
            </w:r>
          </w:p>
          <w:p w14:paraId="5B17014E" w14:textId="1E563668"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będą kwalifikowalne koszty związane z działaniami zasklepiającymi powierzchnię czynną biologicznie, np. budowa parkingów z kostki brukowej/bitumicznych, chodników z kostki brukowej, ścieżek/dróg rowerowych z kostki brukowej/bitumicznych, powierzchni rekreacyjnej o zasklepionej powierzchni, itp.</w:t>
            </w:r>
            <w:r w:rsidRPr="009E7772">
              <w:rPr>
                <w:rStyle w:val="Odwoanieprzypisudolnego"/>
                <w:rFonts w:ascii="Arial" w:hAnsi="Arial" w:cs="Arial"/>
                <w:sz w:val="24"/>
                <w:szCs w:val="24"/>
              </w:rPr>
              <w:footnoteReference w:id="18"/>
            </w:r>
            <w:r w:rsidRPr="009E7772">
              <w:rPr>
                <w:rFonts w:ascii="Arial" w:hAnsi="Arial" w:cs="Arial"/>
                <w:sz w:val="24"/>
                <w:szCs w:val="24"/>
              </w:rPr>
              <w:t>.</w:t>
            </w:r>
          </w:p>
          <w:p w14:paraId="76F1A1E1" w14:textId="5F0A769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Dopuszcza się stosowanie nawierzchni przepuszczalnych dla wód opadowych, tj. nawierzchni mineralno-gruntowych.</w:t>
            </w:r>
          </w:p>
          <w:p w14:paraId="4F0D21A8" w14:textId="11B20EE2"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45D11900"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TAK/NIE</w:t>
            </w:r>
          </w:p>
          <w:p w14:paraId="2EBDDF22" w14:textId="7B47D231"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91485D1" w14:textId="209D04CF"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035E7A5F" w14:textId="6874783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w:t>
            </w:r>
          </w:p>
          <w:p w14:paraId="5E8FFA43" w14:textId="5734621E"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14:paraId="0FC5D045" w14:textId="77777777" w:rsidTr="00D212F2">
        <w:tc>
          <w:tcPr>
            <w:tcW w:w="1111" w:type="dxa"/>
            <w:vAlign w:val="center"/>
          </w:tcPr>
          <w:p w14:paraId="028CDBD1" w14:textId="7E192E40" w:rsidR="00D164DA" w:rsidRPr="009E7772" w:rsidRDefault="00D164DA" w:rsidP="00D164DA">
            <w:pPr>
              <w:spacing w:before="100" w:beforeAutospacing="1" w:after="100" w:afterAutospacing="1"/>
              <w:rPr>
                <w:rFonts w:ascii="Arial" w:hAnsi="Arial" w:cs="Arial"/>
                <w:color w:val="FF0000"/>
                <w:sz w:val="24"/>
                <w:szCs w:val="24"/>
              </w:rPr>
            </w:pPr>
            <w:r w:rsidRPr="009E7772">
              <w:rPr>
                <w:rFonts w:ascii="Arial" w:hAnsi="Arial" w:cs="Arial"/>
                <w:sz w:val="24"/>
                <w:szCs w:val="24"/>
              </w:rPr>
              <w:t>C.8</w:t>
            </w:r>
          </w:p>
        </w:tc>
        <w:tc>
          <w:tcPr>
            <w:tcW w:w="2857" w:type="dxa"/>
            <w:vAlign w:val="center"/>
          </w:tcPr>
          <w:p w14:paraId="70D98DE1" w14:textId="758BB5B4"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Dodatkowe elementy projektu</w:t>
            </w:r>
          </w:p>
        </w:tc>
        <w:tc>
          <w:tcPr>
            <w:tcW w:w="7234" w:type="dxa"/>
            <w:gridSpan w:val="2"/>
          </w:tcPr>
          <w:p w14:paraId="50CDF489" w14:textId="2F73B979"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kryterium sprawdzamy, czy w projekcie w przypadku występowania elementów niezwiązanych bezpośrednio z adaptacją do zmian klimatu, ale spełniających aspekty estetyczne bądź społeczne niezbędne dla kompleksowej realizacji projektu, jak np. ławki, piaskownice, huśtawki, drabinki, śmietniki, wodotryski, itp., koszty ich realizacji stanowią nie więcej niż 20% wydatków kwalifikowalnych projektu.</w:t>
            </w:r>
          </w:p>
          <w:p w14:paraId="6524F057" w14:textId="2EDC3445"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jest weryfikowane w oparciu o wniosek o dofinansowanie projektu i załączniki.</w:t>
            </w:r>
          </w:p>
        </w:tc>
        <w:tc>
          <w:tcPr>
            <w:tcW w:w="3224" w:type="dxa"/>
          </w:tcPr>
          <w:p w14:paraId="7F6EE2EF" w14:textId="77777777"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 xml:space="preserve">TAK/NIE/NIE DOTYCZY </w:t>
            </w:r>
          </w:p>
          <w:p w14:paraId="5577348B" w14:textId="534C3F7A"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(NIE oznacza odrzucenie wniosku)</w:t>
            </w:r>
          </w:p>
          <w:p w14:paraId="549B402C" w14:textId="7EF056E0"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obligatoryjne – spełnienie kryterium jest niezbędne do przyznania dofinansowania.</w:t>
            </w:r>
          </w:p>
          <w:p w14:paraId="62F9CB13" w14:textId="4817AB16"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Kryterium uznaje się za spełnione, jeżeli odpowiedź będzie pozytywna (wartość logiczna: „TAK” lub „NIE DOTYCZY”).</w:t>
            </w:r>
          </w:p>
          <w:p w14:paraId="55253742" w14:textId="23DA8A3C" w:rsidR="00D164DA" w:rsidRPr="009E7772" w:rsidRDefault="00D164DA" w:rsidP="00D164DA">
            <w:pPr>
              <w:spacing w:before="100" w:beforeAutospacing="1" w:after="100" w:afterAutospacing="1"/>
              <w:rPr>
                <w:rFonts w:ascii="Arial" w:hAnsi="Arial" w:cs="Arial"/>
                <w:sz w:val="24"/>
                <w:szCs w:val="24"/>
              </w:rPr>
            </w:pPr>
            <w:r w:rsidRPr="009E7772">
              <w:rPr>
                <w:rFonts w:ascii="Arial" w:hAnsi="Arial" w:cs="Arial"/>
                <w:sz w:val="24"/>
                <w:szCs w:val="24"/>
              </w:rPr>
              <w:t>W trakcie oceny kryterium wnioskodawca może zostać poproszony o uzupełnienie lub poprawienie wniosku.</w:t>
            </w:r>
          </w:p>
        </w:tc>
      </w:tr>
      <w:tr w:rsidR="00D164DA" w:rsidRPr="009E7772" w:rsidDel="00D212F2" w14:paraId="5C4168DD" w14:textId="5AEE709F" w:rsidTr="00D212F2">
        <w:trPr>
          <w:del w:id="13" w:author="Anna Kacprzak" w:date="2026-01-09T13:07:00Z"/>
        </w:trPr>
        <w:tc>
          <w:tcPr>
            <w:tcW w:w="1111" w:type="dxa"/>
            <w:tcBorders>
              <w:top w:val="single" w:sz="4" w:space="0" w:color="auto"/>
              <w:left w:val="single" w:sz="4" w:space="0" w:color="auto"/>
              <w:bottom w:val="single" w:sz="4" w:space="0" w:color="auto"/>
              <w:right w:val="single" w:sz="4" w:space="0" w:color="auto"/>
            </w:tcBorders>
            <w:vAlign w:val="center"/>
            <w:hideMark/>
          </w:tcPr>
          <w:p w14:paraId="5E25FF3A" w14:textId="60F83BA4" w:rsidR="00D164DA" w:rsidRPr="009E7772" w:rsidDel="00D212F2" w:rsidRDefault="00D164DA" w:rsidP="00D164DA">
            <w:pPr>
              <w:spacing w:before="100" w:beforeAutospacing="1" w:after="100" w:afterAutospacing="1"/>
              <w:rPr>
                <w:del w:id="14" w:author="Anna Kacprzak" w:date="2026-01-09T13:07:00Z" w16du:dateUtc="2026-01-09T12:07:00Z"/>
                <w:rFonts w:ascii="Arial" w:hAnsi="Arial" w:cs="Arial"/>
                <w:sz w:val="24"/>
                <w:szCs w:val="24"/>
              </w:rPr>
            </w:pPr>
            <w:commentRangeStart w:id="15"/>
            <w:del w:id="16" w:author="Anna Kacprzak" w:date="2026-01-09T13:07:00Z" w16du:dateUtc="2026-01-09T12:07:00Z">
              <w:r w:rsidRPr="009E7772" w:rsidDel="00D212F2">
                <w:rPr>
                  <w:rFonts w:ascii="Arial" w:hAnsi="Arial" w:cs="Arial"/>
                  <w:sz w:val="24"/>
                  <w:szCs w:val="24"/>
                </w:rPr>
                <w:delText xml:space="preserve">C.9 </w:delText>
              </w:r>
            </w:del>
          </w:p>
        </w:tc>
        <w:tc>
          <w:tcPr>
            <w:tcW w:w="2857" w:type="dxa"/>
            <w:tcBorders>
              <w:top w:val="single" w:sz="4" w:space="0" w:color="auto"/>
              <w:left w:val="single" w:sz="4" w:space="0" w:color="auto"/>
              <w:bottom w:val="single" w:sz="4" w:space="0" w:color="auto"/>
              <w:right w:val="single" w:sz="4" w:space="0" w:color="auto"/>
            </w:tcBorders>
            <w:vAlign w:val="center"/>
            <w:hideMark/>
          </w:tcPr>
          <w:p w14:paraId="72BD2C7C" w14:textId="72B496E4" w:rsidR="00D164DA" w:rsidRPr="009E7772" w:rsidDel="00D212F2" w:rsidRDefault="00D164DA" w:rsidP="00D164DA">
            <w:pPr>
              <w:spacing w:before="100" w:beforeAutospacing="1" w:after="100" w:afterAutospacing="1"/>
              <w:rPr>
                <w:del w:id="17" w:author="Anna Kacprzak" w:date="2026-01-09T13:07:00Z" w16du:dateUtc="2026-01-09T12:07:00Z"/>
                <w:rFonts w:ascii="Arial" w:hAnsi="Arial" w:cs="Arial"/>
                <w:sz w:val="24"/>
                <w:szCs w:val="24"/>
              </w:rPr>
            </w:pPr>
            <w:del w:id="18" w:author="Anna Kacprzak" w:date="2026-01-09T13:07:00Z" w16du:dateUtc="2026-01-09T12:07:00Z">
              <w:r w:rsidRPr="009E7772" w:rsidDel="00D212F2">
                <w:rPr>
                  <w:rFonts w:ascii="Arial" w:hAnsi="Arial" w:cs="Arial"/>
                  <w:sz w:val="24"/>
                  <w:szCs w:val="24"/>
                </w:rPr>
                <w:delText>Maksymalna wartość dofinansowania projektu</w:delText>
              </w:r>
            </w:del>
          </w:p>
        </w:tc>
        <w:tc>
          <w:tcPr>
            <w:tcW w:w="7196" w:type="dxa"/>
            <w:tcBorders>
              <w:top w:val="single" w:sz="4" w:space="0" w:color="auto"/>
              <w:left w:val="single" w:sz="4" w:space="0" w:color="auto"/>
              <w:bottom w:val="single" w:sz="4" w:space="0" w:color="auto"/>
              <w:right w:val="single" w:sz="4" w:space="0" w:color="auto"/>
            </w:tcBorders>
            <w:hideMark/>
          </w:tcPr>
          <w:p w14:paraId="5E6077C6" w14:textId="480C0A60" w:rsidR="00D164DA" w:rsidRPr="009E7772" w:rsidDel="00D212F2" w:rsidRDefault="00D164DA" w:rsidP="00D164DA">
            <w:pPr>
              <w:spacing w:before="100" w:beforeAutospacing="1" w:after="100" w:afterAutospacing="1"/>
              <w:rPr>
                <w:del w:id="19" w:author="Anna Kacprzak" w:date="2026-01-09T13:07:00Z" w16du:dateUtc="2026-01-09T12:07:00Z"/>
                <w:rFonts w:ascii="Arial" w:hAnsi="Arial" w:cs="Arial"/>
                <w:sz w:val="24"/>
                <w:szCs w:val="24"/>
              </w:rPr>
            </w:pPr>
            <w:del w:id="20" w:author="Anna Kacprzak" w:date="2026-01-09T13:07:00Z" w16du:dateUtc="2026-01-09T12:07:00Z">
              <w:r w:rsidRPr="009E7772" w:rsidDel="00D212F2">
                <w:rPr>
                  <w:rFonts w:ascii="Arial" w:hAnsi="Arial" w:cs="Arial"/>
                  <w:sz w:val="24"/>
                  <w:szCs w:val="24"/>
                </w:rPr>
                <w:delText>W kryterium sprawdzamy, czy maksymalna wartość dofinansowania projektu nie przekracza kwoty przeznaczonej na dofinansowanie projektów w naborze.</w:delText>
              </w:r>
            </w:del>
          </w:p>
          <w:p w14:paraId="35DFC1F8" w14:textId="69270B86" w:rsidR="00D164DA" w:rsidRPr="009E7772" w:rsidDel="00D212F2" w:rsidRDefault="00D164DA" w:rsidP="00D164DA">
            <w:pPr>
              <w:spacing w:before="100" w:beforeAutospacing="1" w:after="100" w:afterAutospacing="1"/>
              <w:rPr>
                <w:del w:id="21" w:author="Anna Kacprzak" w:date="2026-01-09T13:07:00Z" w16du:dateUtc="2026-01-09T12:07:00Z"/>
                <w:rFonts w:ascii="Arial" w:hAnsi="Arial" w:cs="Arial"/>
                <w:sz w:val="24"/>
                <w:szCs w:val="24"/>
              </w:rPr>
            </w:pPr>
            <w:del w:id="22" w:author="Anna Kacprzak" w:date="2026-01-09T13:07:00Z" w16du:dateUtc="2026-01-09T12:07:00Z">
              <w:r w:rsidRPr="009E7772" w:rsidDel="00D212F2">
                <w:rPr>
                  <w:rFonts w:ascii="Arial" w:hAnsi="Arial" w:cs="Arial"/>
                  <w:sz w:val="24"/>
                  <w:szCs w:val="24"/>
                </w:rPr>
                <w:delTex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delText>
              </w:r>
            </w:del>
          </w:p>
          <w:p w14:paraId="6421152B" w14:textId="71D5B19D" w:rsidR="00D164DA" w:rsidRPr="009E7772" w:rsidDel="00D212F2" w:rsidRDefault="00D164DA" w:rsidP="00D164DA">
            <w:pPr>
              <w:spacing w:before="100" w:beforeAutospacing="1" w:after="100" w:afterAutospacing="1"/>
              <w:rPr>
                <w:del w:id="23" w:author="Anna Kacprzak" w:date="2026-01-09T13:07:00Z" w16du:dateUtc="2026-01-09T12:07:00Z"/>
                <w:rFonts w:ascii="Arial" w:hAnsi="Arial" w:cs="Arial"/>
                <w:sz w:val="24"/>
                <w:szCs w:val="24"/>
              </w:rPr>
            </w:pPr>
            <w:del w:id="24" w:author="Anna Kacprzak" w:date="2026-01-09T13:07:00Z" w16du:dateUtc="2026-01-09T12:07:00Z">
              <w:r w:rsidRPr="009E7772" w:rsidDel="00D212F2">
                <w:rPr>
                  <w:rFonts w:ascii="Arial" w:hAnsi="Arial" w:cs="Arial"/>
                  <w:sz w:val="24"/>
                  <w:szCs w:val="24"/>
                </w:rPr>
                <w:delText>Na potrzeby kryterium wiążąca jest kwota przeznaczona na dofinansowanie projektów wskazana w §5 Informacja finansowa Regulaminu wyboru projektów dla naboru.</w:delText>
              </w:r>
            </w:del>
          </w:p>
          <w:p w14:paraId="6435F6CC" w14:textId="1613A2E9" w:rsidR="00D164DA" w:rsidRPr="009E7772" w:rsidDel="00D212F2" w:rsidRDefault="00D164DA" w:rsidP="00D164DA">
            <w:pPr>
              <w:spacing w:before="100" w:beforeAutospacing="1" w:after="100" w:afterAutospacing="1"/>
              <w:rPr>
                <w:del w:id="25" w:author="Anna Kacprzak" w:date="2026-01-09T13:07:00Z" w16du:dateUtc="2026-01-09T12:07:00Z"/>
                <w:rFonts w:ascii="Arial" w:hAnsi="Arial" w:cs="Arial"/>
                <w:sz w:val="24"/>
                <w:szCs w:val="24"/>
              </w:rPr>
            </w:pPr>
            <w:del w:id="26" w:author="Anna Kacprzak" w:date="2026-01-09T13:07:00Z" w16du:dateUtc="2026-01-09T12:07:00Z">
              <w:r w:rsidRPr="009E7772" w:rsidDel="00D212F2">
                <w:rPr>
                  <w:rFonts w:ascii="Arial" w:hAnsi="Arial" w:cs="Arial"/>
                  <w:sz w:val="24"/>
                  <w:szCs w:val="24"/>
                </w:rPr>
                <w:delTex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delText>
              </w:r>
            </w:del>
          </w:p>
          <w:p w14:paraId="0549EAB2" w14:textId="3D7A3E95" w:rsidR="00D164DA" w:rsidRPr="009E7772" w:rsidDel="00D212F2" w:rsidRDefault="00D164DA" w:rsidP="00D164DA">
            <w:pPr>
              <w:spacing w:before="100" w:beforeAutospacing="1" w:after="100" w:afterAutospacing="1"/>
              <w:rPr>
                <w:del w:id="27" w:author="Anna Kacprzak" w:date="2026-01-09T13:07:00Z" w16du:dateUtc="2026-01-09T12:07:00Z"/>
                <w:rFonts w:ascii="Arial" w:hAnsi="Arial" w:cs="Arial"/>
                <w:sz w:val="24"/>
                <w:szCs w:val="24"/>
              </w:rPr>
            </w:pPr>
            <w:del w:id="28" w:author="Anna Kacprzak" w:date="2026-01-09T13:07:00Z" w16du:dateUtc="2026-01-09T12:07:00Z">
              <w:r w:rsidRPr="009E7772" w:rsidDel="00D212F2">
                <w:rPr>
                  <w:rFonts w:ascii="Arial" w:hAnsi="Arial" w:cs="Arial"/>
                  <w:sz w:val="24"/>
                  <w:szCs w:val="24"/>
                </w:rPr>
                <w:delText>Kryterium jest weryfikowane w oparciu o wniosek o dofinansowanie projektu.</w:delText>
              </w:r>
              <w:r w:rsidRPr="009E7772" w:rsidDel="00D212F2">
                <w:rPr>
                  <w:rFonts w:ascii="Arial" w:hAnsi="Arial" w:cs="Arial"/>
                  <w:sz w:val="24"/>
                  <w:szCs w:val="24"/>
                </w:rPr>
                <w:tab/>
              </w:r>
            </w:del>
          </w:p>
        </w:tc>
        <w:tc>
          <w:tcPr>
            <w:tcW w:w="3262" w:type="dxa"/>
            <w:gridSpan w:val="2"/>
            <w:tcBorders>
              <w:top w:val="single" w:sz="4" w:space="0" w:color="auto"/>
              <w:left w:val="single" w:sz="4" w:space="0" w:color="auto"/>
              <w:bottom w:val="single" w:sz="4" w:space="0" w:color="auto"/>
              <w:right w:val="single" w:sz="4" w:space="0" w:color="auto"/>
            </w:tcBorders>
            <w:hideMark/>
          </w:tcPr>
          <w:p w14:paraId="7FBD686E" w14:textId="7653E3AB" w:rsidR="00D164DA" w:rsidRPr="009E7772" w:rsidDel="00D212F2" w:rsidRDefault="00D164DA" w:rsidP="00D164DA">
            <w:pPr>
              <w:spacing w:before="100" w:beforeAutospacing="1" w:after="100" w:afterAutospacing="1"/>
              <w:rPr>
                <w:del w:id="29" w:author="Anna Kacprzak" w:date="2026-01-09T13:07:00Z" w16du:dateUtc="2026-01-09T12:07:00Z"/>
                <w:rFonts w:ascii="Arial" w:hAnsi="Arial" w:cs="Arial"/>
                <w:sz w:val="24"/>
                <w:szCs w:val="24"/>
              </w:rPr>
            </w:pPr>
            <w:del w:id="30" w:author="Anna Kacprzak" w:date="2026-01-09T13:07:00Z" w16du:dateUtc="2026-01-09T12:07:00Z">
              <w:r w:rsidRPr="009E7772" w:rsidDel="00D212F2">
                <w:rPr>
                  <w:rFonts w:ascii="Arial" w:hAnsi="Arial" w:cs="Arial"/>
                  <w:sz w:val="24"/>
                  <w:szCs w:val="24"/>
                </w:rPr>
                <w:delText>TAK/NIE</w:delText>
              </w:r>
              <w:r w:rsidRPr="009E7772" w:rsidDel="00D212F2">
                <w:rPr>
                  <w:rFonts w:ascii="Arial" w:hAnsi="Arial" w:cs="Arial"/>
                  <w:sz w:val="24"/>
                  <w:szCs w:val="24"/>
                </w:rPr>
                <w:br/>
                <w:delText>(NIE oznacza odrzucenie wniosku)</w:delText>
              </w:r>
            </w:del>
          </w:p>
          <w:p w14:paraId="205C45E4" w14:textId="65D74E2C" w:rsidR="00D164DA" w:rsidRPr="009E7772" w:rsidDel="00D212F2" w:rsidRDefault="00D164DA" w:rsidP="00D164DA">
            <w:pPr>
              <w:spacing w:before="100" w:beforeAutospacing="1" w:after="100" w:afterAutospacing="1"/>
              <w:rPr>
                <w:del w:id="31" w:author="Anna Kacprzak" w:date="2026-01-09T13:07:00Z" w16du:dateUtc="2026-01-09T12:07:00Z"/>
                <w:rFonts w:ascii="Arial" w:hAnsi="Arial" w:cs="Arial"/>
                <w:sz w:val="24"/>
                <w:szCs w:val="24"/>
              </w:rPr>
            </w:pPr>
            <w:del w:id="32" w:author="Anna Kacprzak" w:date="2026-01-09T13:07:00Z" w16du:dateUtc="2026-01-09T12:07:00Z">
              <w:r w:rsidRPr="009E7772" w:rsidDel="00D212F2">
                <w:rPr>
                  <w:rFonts w:ascii="Arial" w:hAnsi="Arial" w:cs="Arial"/>
                  <w:sz w:val="24"/>
                  <w:szCs w:val="24"/>
                </w:rPr>
                <w:delText>Kryterium obligatoryjne – spełnienie kryterium jest niezbędne do przyznania dofinansowania.</w:delText>
              </w:r>
            </w:del>
          </w:p>
          <w:p w14:paraId="0EF1EE1C" w14:textId="7450B108" w:rsidR="00D164DA" w:rsidRPr="009E7772" w:rsidDel="00D212F2" w:rsidRDefault="00D164DA" w:rsidP="00D164DA">
            <w:pPr>
              <w:spacing w:before="100" w:beforeAutospacing="1" w:after="100" w:afterAutospacing="1"/>
              <w:rPr>
                <w:del w:id="33" w:author="Anna Kacprzak" w:date="2026-01-09T13:07:00Z" w16du:dateUtc="2026-01-09T12:07:00Z"/>
                <w:rFonts w:ascii="Arial" w:hAnsi="Arial" w:cs="Arial"/>
                <w:sz w:val="24"/>
                <w:szCs w:val="24"/>
              </w:rPr>
            </w:pPr>
            <w:del w:id="34" w:author="Anna Kacprzak" w:date="2026-01-09T13:07:00Z" w16du:dateUtc="2026-01-09T12:07:00Z">
              <w:r w:rsidRPr="009E7772" w:rsidDel="00D212F2">
                <w:rPr>
                  <w:rFonts w:ascii="Arial" w:hAnsi="Arial" w:cs="Arial"/>
                  <w:sz w:val="24"/>
                  <w:szCs w:val="24"/>
                </w:rPr>
                <w:delText>Kryterium uznaje się za spełnione, jeżeli odpowiedź będzie pozytywna.</w:delText>
              </w:r>
            </w:del>
          </w:p>
          <w:p w14:paraId="72485713" w14:textId="7F076D06" w:rsidR="00D164DA" w:rsidRPr="009E7772" w:rsidDel="00D212F2" w:rsidRDefault="00D164DA" w:rsidP="00D164DA">
            <w:pPr>
              <w:spacing w:before="100" w:beforeAutospacing="1" w:after="100" w:afterAutospacing="1"/>
              <w:rPr>
                <w:del w:id="35" w:author="Anna Kacprzak" w:date="2026-01-09T13:07:00Z" w16du:dateUtc="2026-01-09T12:07:00Z"/>
                <w:rFonts w:ascii="Arial" w:hAnsi="Arial" w:cs="Arial"/>
                <w:sz w:val="24"/>
                <w:szCs w:val="24"/>
              </w:rPr>
            </w:pPr>
            <w:del w:id="36" w:author="Anna Kacprzak" w:date="2026-01-09T13:07:00Z" w16du:dateUtc="2026-01-09T12:07:00Z">
              <w:r w:rsidRPr="009E7772" w:rsidDel="00D212F2">
                <w:rPr>
                  <w:rFonts w:ascii="Arial" w:hAnsi="Arial" w:cs="Arial"/>
                  <w:sz w:val="24"/>
                  <w:szCs w:val="24"/>
                </w:rPr>
                <w:delText>W trakcie oceny kryterium wnioskodawca może zostać poproszony o uzupełnienie lub poprawienie wniosku.</w:delText>
              </w:r>
            </w:del>
            <w:commentRangeEnd w:id="15"/>
            <w:r w:rsidRPr="009E7772">
              <w:rPr>
                <w:rStyle w:val="Odwoaniedokomentarza"/>
                <w:rFonts w:ascii="Arial" w:hAnsi="Arial" w:cs="Arial"/>
                <w:sz w:val="24"/>
                <w:szCs w:val="24"/>
                <w:lang w:val="x-none" w:eastAsia="x-none"/>
              </w:rPr>
              <w:commentReference w:id="15"/>
            </w:r>
          </w:p>
        </w:tc>
      </w:tr>
    </w:tbl>
    <w:p w14:paraId="1D471060" w14:textId="77777777" w:rsidR="009F6237" w:rsidRPr="009E7772" w:rsidRDefault="00E12EC1" w:rsidP="00116961">
      <w:pPr>
        <w:tabs>
          <w:tab w:val="left" w:pos="11199"/>
        </w:tabs>
        <w:rPr>
          <w:rFonts w:ascii="Arial" w:hAnsi="Arial" w:cs="Arial"/>
          <w:color w:val="FF0000"/>
          <w:sz w:val="24"/>
          <w:szCs w:val="24"/>
        </w:rPr>
      </w:pPr>
      <w:commentRangeStart w:id="37"/>
      <w:commentRangeEnd w:id="37"/>
      <w:r>
        <w:rPr>
          <w:rStyle w:val="Odwoaniedokomentarza"/>
          <w:lang w:val="x-none" w:eastAsia="x-none"/>
        </w:rPr>
        <w:commentReference w:id="37"/>
      </w:r>
    </w:p>
    <w:sectPr w:rsidR="009F6237" w:rsidRPr="009E7772" w:rsidSect="00D212F2">
      <w:footerReference w:type="default" r:id="rId12"/>
      <w:headerReference w:type="first" r:id="rId13"/>
      <w:footerReference w:type="first" r:id="rId14"/>
      <w:pgSz w:w="16838" w:h="11906" w:orient="landscape"/>
      <w:pgMar w:top="928" w:right="1245" w:bottom="851" w:left="1417" w:header="0" w:footer="1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Anna Kacprzak" w:date="2026-01-09T13:08:00Z" w:initials="AK">
    <w:p w14:paraId="09CB41EB" w14:textId="77777777" w:rsidR="00D164DA" w:rsidRDefault="00D164DA" w:rsidP="007523A4">
      <w:pPr>
        <w:pStyle w:val="Tekstkomentarza"/>
      </w:pPr>
      <w:r>
        <w:rPr>
          <w:rStyle w:val="Odwoaniedokomentarza"/>
        </w:rPr>
        <w:annotationRef/>
      </w:r>
      <w:r>
        <w:t>Stanowisko Grupy roboczej ds.. Polityki Terytorialnej.</w:t>
      </w:r>
    </w:p>
  </w:comment>
  <w:comment w:id="37" w:author="Lucyna Swoińska-Lasota" w:date="2026-01-12T20:37:00Z" w:initials="LSL">
    <w:p w14:paraId="4F0B402F" w14:textId="77777777" w:rsidR="00E12EC1" w:rsidRDefault="00E12EC1" w:rsidP="00E12EC1">
      <w:pPr>
        <w:pStyle w:val="Tekstkomentarza"/>
      </w:pPr>
      <w:r>
        <w:rPr>
          <w:rStyle w:val="Odwoaniedokomentarza"/>
        </w:rPr>
        <w:annotationRef/>
      </w:r>
      <w:r>
        <w:t>Stanowisko Grupy roboczej 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CB41EB" w15:done="0"/>
  <w15:commentEx w15:paraId="4F0B40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DD9D16" w16cex:dateUtc="2026-01-09T12:08:00Z"/>
  <w16cex:commentExtensible w16cex:durableId="31F59F7B" w16cex:dateUtc="2026-01-12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CB41EB" w16cid:durableId="30DD9D16"/>
  <w16cid:commentId w16cid:paraId="4F0B402F" w16cid:durableId="31F59F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404416419" name="Obraz 404416419"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38A8BF7A" w14:textId="7411FBAD" w:rsidR="0089768E" w:rsidRPr="007D6BCA" w:rsidRDefault="0089768E"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bCs/>
          <w:sz w:val="24"/>
          <w:szCs w:val="24"/>
        </w:rPr>
        <w:t>Wykluczenia podmiotowe</w:t>
      </w:r>
      <w:r w:rsidRPr="007D6BCA">
        <w:rPr>
          <w:rFonts w:ascii="Arial" w:hAnsi="Arial" w:cs="Arial"/>
          <w:bCs/>
          <w:sz w:val="24"/>
          <w:szCs w:val="24"/>
          <w:lang w:val="pl-PL"/>
        </w:rPr>
        <w:t xml:space="preserve">, określone w regulaminie wyboru projektów </w:t>
      </w:r>
      <w:r w:rsidRPr="007D6BCA">
        <w:rPr>
          <w:rFonts w:ascii="Arial" w:hAnsi="Arial" w:cs="Arial"/>
          <w:bCs/>
          <w:sz w:val="24"/>
          <w:szCs w:val="24"/>
        </w:rPr>
        <w:t>weryfikowane będą przed podpisaniem umowy.</w:t>
      </w:r>
    </w:p>
  </w:footnote>
  <w:footnote w:id="2">
    <w:p w14:paraId="63CC427B" w14:textId="56387637" w:rsidR="003C40D0" w:rsidRPr="007D6BCA" w:rsidRDefault="003C40D0"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3" w:name="_Hlk213410926"/>
      <w:r w:rsidR="0089768E" w:rsidRPr="007D6BCA">
        <w:rPr>
          <w:rFonts w:ascii="Arial" w:hAnsi="Arial" w:cs="Arial"/>
          <w:sz w:val="24"/>
          <w:szCs w:val="24"/>
        </w:rPr>
        <w:t>W każdym kryterium przez „wnioskodawcę” rozumiemy też partnera/partnerów, chyba że kryterium stanowi inaczej.</w:t>
      </w:r>
      <w:bookmarkEnd w:id="3"/>
    </w:p>
  </w:footnote>
  <w:footnote w:id="3">
    <w:p w14:paraId="7D7EBAF1" w14:textId="5AF623C9" w:rsidR="0089768E" w:rsidRPr="007D6BCA" w:rsidRDefault="0089768E"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Rozporządzenie Parlamentu Europejskiego i Rady (UE) nr </w:t>
      </w:r>
      <w:r w:rsidRPr="007D6BCA">
        <w:rPr>
          <w:rFonts w:ascii="Arial" w:hAnsi="Arial" w:cs="Arial"/>
          <w:sz w:val="24"/>
          <w:szCs w:val="24"/>
          <w:lang w:val="pl-PL"/>
        </w:rPr>
        <w:t>2021</w:t>
      </w:r>
      <w:r w:rsidRPr="007D6BCA">
        <w:rPr>
          <w:rFonts w:ascii="Arial" w:hAnsi="Arial" w:cs="Arial"/>
          <w:sz w:val="24"/>
          <w:szCs w:val="24"/>
        </w:rPr>
        <w:t>/</w:t>
      </w:r>
      <w:r w:rsidRPr="007D6BCA">
        <w:rPr>
          <w:rFonts w:ascii="Arial" w:hAnsi="Arial" w:cs="Arial"/>
          <w:sz w:val="24"/>
          <w:szCs w:val="24"/>
          <w:lang w:val="pl-PL"/>
        </w:rPr>
        <w:t>1060</w:t>
      </w:r>
      <w:r w:rsidRPr="007D6BCA">
        <w:rPr>
          <w:rFonts w:ascii="Arial" w:hAnsi="Arial" w:cs="Arial"/>
          <w:sz w:val="24"/>
          <w:szCs w:val="24"/>
        </w:rPr>
        <w:t xml:space="preserve"> z dnia </w:t>
      </w:r>
      <w:r w:rsidRPr="007D6BCA">
        <w:rPr>
          <w:rFonts w:ascii="Arial" w:hAnsi="Arial" w:cs="Arial"/>
          <w:sz w:val="24"/>
          <w:szCs w:val="24"/>
          <w:lang w:val="pl-PL"/>
        </w:rPr>
        <w:t>24</w:t>
      </w:r>
      <w:r w:rsidRPr="007D6BCA">
        <w:rPr>
          <w:rFonts w:ascii="Arial" w:hAnsi="Arial" w:cs="Arial"/>
          <w:sz w:val="24"/>
          <w:szCs w:val="24"/>
        </w:rPr>
        <w:t xml:space="preserve"> </w:t>
      </w:r>
      <w:r w:rsidRPr="007D6BCA">
        <w:rPr>
          <w:rFonts w:ascii="Arial" w:hAnsi="Arial" w:cs="Arial"/>
          <w:sz w:val="24"/>
          <w:szCs w:val="24"/>
          <w:lang w:val="pl-PL"/>
        </w:rPr>
        <w:t>czerwca</w:t>
      </w:r>
      <w:r w:rsidRPr="007D6BCA">
        <w:rPr>
          <w:rFonts w:ascii="Arial" w:hAnsi="Arial" w:cs="Arial"/>
          <w:sz w:val="24"/>
          <w:szCs w:val="24"/>
        </w:rPr>
        <w:t xml:space="preserve"> 20</w:t>
      </w:r>
      <w:r w:rsidRPr="007D6BCA">
        <w:rPr>
          <w:rFonts w:ascii="Arial" w:hAnsi="Arial" w:cs="Arial"/>
          <w:sz w:val="24"/>
          <w:szCs w:val="24"/>
          <w:lang w:val="pl-PL"/>
        </w:rPr>
        <w:t>2</w:t>
      </w:r>
      <w:r w:rsidRPr="007D6BCA">
        <w:rPr>
          <w:rFonts w:ascii="Arial" w:hAnsi="Arial" w:cs="Arial"/>
          <w:sz w:val="24"/>
          <w:szCs w:val="24"/>
        </w:rPr>
        <w:t>1 r. ustanawiające wspólne przepisy dotyczące Europejskiego Funduszu Rozwoju Regionalnego, Europejskiego Funduszu Społecznego</w:t>
      </w:r>
      <w:r w:rsidRPr="007D6BCA">
        <w:rPr>
          <w:rFonts w:ascii="Arial" w:hAnsi="Arial" w:cs="Arial"/>
          <w:sz w:val="24"/>
          <w:szCs w:val="24"/>
          <w:lang w:val="pl-PL"/>
        </w:rPr>
        <w:t xml:space="preserve"> Plus</w:t>
      </w:r>
      <w:r w:rsidRPr="007D6BCA">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D6BCA">
        <w:rPr>
          <w:rFonts w:ascii="Arial" w:hAnsi="Arial" w:cs="Arial"/>
          <w:sz w:val="24"/>
          <w:szCs w:val="24"/>
          <w:lang w:val="pl-PL"/>
        </w:rPr>
        <w:t xml:space="preserve"> </w:t>
      </w:r>
      <w:r w:rsidRPr="007D6BCA">
        <w:rPr>
          <w:rFonts w:ascii="Arial" w:hAnsi="Arial" w:cs="Arial"/>
          <w:sz w:val="24"/>
          <w:szCs w:val="24"/>
        </w:rPr>
        <w:t>(Dz. Urz. UE L</w:t>
      </w:r>
      <w:r w:rsidRPr="007D6BCA">
        <w:rPr>
          <w:rFonts w:ascii="Arial" w:hAnsi="Arial" w:cs="Arial"/>
          <w:sz w:val="24"/>
          <w:szCs w:val="24"/>
          <w:lang w:val="pl-PL"/>
        </w:rPr>
        <w:t xml:space="preserve"> 231/159</w:t>
      </w:r>
      <w:r w:rsidRPr="007D6BCA">
        <w:rPr>
          <w:rFonts w:ascii="Arial" w:hAnsi="Arial" w:cs="Arial"/>
          <w:sz w:val="24"/>
          <w:szCs w:val="24"/>
        </w:rPr>
        <w:t xml:space="preserve"> z </w:t>
      </w:r>
      <w:r w:rsidRPr="007D6BCA">
        <w:rPr>
          <w:rFonts w:ascii="Arial" w:hAnsi="Arial" w:cs="Arial"/>
          <w:sz w:val="24"/>
          <w:szCs w:val="24"/>
          <w:lang w:val="pl-PL"/>
        </w:rPr>
        <w:t>3</w:t>
      </w:r>
      <w:r w:rsidRPr="007D6BCA">
        <w:rPr>
          <w:rFonts w:ascii="Arial" w:hAnsi="Arial" w:cs="Arial"/>
          <w:sz w:val="24"/>
          <w:szCs w:val="24"/>
        </w:rPr>
        <w:t>0.</w:t>
      </w:r>
      <w:r w:rsidRPr="007D6BCA">
        <w:rPr>
          <w:rFonts w:ascii="Arial" w:hAnsi="Arial" w:cs="Arial"/>
          <w:sz w:val="24"/>
          <w:szCs w:val="24"/>
          <w:lang w:val="pl-PL"/>
        </w:rPr>
        <w:t>06</w:t>
      </w:r>
      <w:r w:rsidRPr="007D6BCA">
        <w:rPr>
          <w:rFonts w:ascii="Arial" w:hAnsi="Arial" w:cs="Arial"/>
          <w:sz w:val="24"/>
          <w:szCs w:val="24"/>
        </w:rPr>
        <w:t>.20</w:t>
      </w:r>
      <w:r w:rsidRPr="007D6BCA">
        <w:rPr>
          <w:rFonts w:ascii="Arial" w:hAnsi="Arial" w:cs="Arial"/>
          <w:sz w:val="24"/>
          <w:szCs w:val="24"/>
          <w:lang w:val="pl-PL"/>
        </w:rPr>
        <w:t>2</w:t>
      </w:r>
      <w:r w:rsidRPr="007D6BCA">
        <w:rPr>
          <w:rFonts w:ascii="Arial" w:hAnsi="Arial" w:cs="Arial"/>
          <w:sz w:val="24"/>
          <w:szCs w:val="24"/>
        </w:rPr>
        <w:t xml:space="preserve">1) (dalej: rozporządzenie </w:t>
      </w:r>
      <w:r w:rsidRPr="007D6BCA">
        <w:rPr>
          <w:rFonts w:ascii="Arial" w:hAnsi="Arial" w:cs="Arial"/>
          <w:sz w:val="24"/>
          <w:szCs w:val="24"/>
          <w:lang w:val="pl-PL"/>
        </w:rPr>
        <w:t>nr 2021/1060</w:t>
      </w:r>
      <w:r w:rsidRPr="007D6BCA">
        <w:rPr>
          <w:rFonts w:ascii="Arial" w:hAnsi="Arial" w:cs="Arial"/>
          <w:sz w:val="24"/>
          <w:szCs w:val="24"/>
        </w:rPr>
        <w:t>).</w:t>
      </w:r>
    </w:p>
  </w:footnote>
  <w:footnote w:id="4">
    <w:p w14:paraId="69298EE5" w14:textId="200E3519" w:rsidR="00E779DB" w:rsidRPr="007D6BCA" w:rsidRDefault="00E779DB"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4C60D46" w14:textId="77777777" w:rsidR="002256ED" w:rsidRPr="007D6BCA" w:rsidRDefault="002256ED"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CF7F54C" w14:textId="77777777" w:rsidR="002256ED" w:rsidRPr="007D6BCA" w:rsidRDefault="002256ED"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 oparciu o przygotowany przez wnioskodawcę na etapie podpisania umowy harmonogram otrzymania takiego pozwolenia.</w:t>
      </w:r>
    </w:p>
  </w:footnote>
  <w:footnote w:id="7">
    <w:p w14:paraId="6F835A7D" w14:textId="38B84B38" w:rsidR="00B77EE5" w:rsidRPr="007D6BCA" w:rsidRDefault="00B77EE5"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6" w:name="_Hlk180741890"/>
      <w:r w:rsidRPr="007D6BCA">
        <w:rPr>
          <w:rFonts w:ascii="Arial" w:hAnsi="Arial" w:cs="Arial"/>
          <w:sz w:val="24"/>
          <w:szCs w:val="24"/>
        </w:rPr>
        <w:t xml:space="preserve">W przypadku zmiany </w:t>
      </w:r>
      <w:proofErr w:type="spellStart"/>
      <w:r w:rsidRPr="007D6BCA">
        <w:rPr>
          <w:rFonts w:ascii="Arial" w:hAnsi="Arial" w:cs="Arial"/>
          <w:sz w:val="24"/>
          <w:szCs w:val="24"/>
        </w:rPr>
        <w:t>SzOP</w:t>
      </w:r>
      <w:proofErr w:type="spellEnd"/>
      <w:r w:rsidRPr="007D6BCA">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7" w:name="_Hlk145318610"/>
      <w:r w:rsidRPr="007D6BCA">
        <w:rPr>
          <w:rFonts w:ascii="Arial" w:hAnsi="Arial" w:cs="Arial"/>
          <w:sz w:val="24"/>
          <w:szCs w:val="24"/>
        </w:rPr>
        <w:t>.</w:t>
      </w:r>
      <w:bookmarkEnd w:id="6"/>
      <w:bookmarkEnd w:id="7"/>
    </w:p>
  </w:footnote>
  <w:footnote w:id="8">
    <w:p w14:paraId="3D483EAF" w14:textId="77777777" w:rsidR="003E7238" w:rsidRPr="007D6BCA" w:rsidRDefault="003E7238"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7D6BCA">
          <w:rPr>
            <w:rStyle w:val="Hipercze"/>
            <w:rFonts w:ascii="Arial" w:hAnsi="Arial" w:cs="Arial"/>
            <w:color w:val="0563C1"/>
            <w:sz w:val="24"/>
            <w:szCs w:val="24"/>
          </w:rPr>
          <w:t>http://eur-lex.europa.eu/legal-content/PL/TXT/PDF/?uri=CELEX:52016XC0719(05)&amp;from=EN</w:t>
        </w:r>
      </w:hyperlink>
    </w:p>
  </w:footnote>
  <w:footnote w:id="9">
    <w:p w14:paraId="16D45C9C" w14:textId="60964A87" w:rsidR="00DA501B" w:rsidRPr="007D6BCA" w:rsidRDefault="00DA501B"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Zasada DNSH oznacza „Do no </w:t>
      </w:r>
      <w:proofErr w:type="spellStart"/>
      <w:r w:rsidRPr="007D6BCA">
        <w:rPr>
          <w:rFonts w:ascii="Arial" w:hAnsi="Arial" w:cs="Arial"/>
          <w:sz w:val="24"/>
          <w:szCs w:val="24"/>
        </w:rPr>
        <w:t>significant</w:t>
      </w:r>
      <w:proofErr w:type="spellEnd"/>
      <w:r w:rsidRPr="007D6BCA">
        <w:rPr>
          <w:rFonts w:ascii="Arial" w:hAnsi="Arial" w:cs="Arial"/>
          <w:sz w:val="24"/>
          <w:szCs w:val="24"/>
        </w:rPr>
        <w:t xml:space="preserve"> </w:t>
      </w:r>
      <w:proofErr w:type="spellStart"/>
      <w:r w:rsidRPr="007D6BCA">
        <w:rPr>
          <w:rFonts w:ascii="Arial" w:hAnsi="Arial" w:cs="Arial"/>
          <w:sz w:val="24"/>
          <w:szCs w:val="24"/>
        </w:rPr>
        <w:t>harm</w:t>
      </w:r>
      <w:proofErr w:type="spellEnd"/>
      <w:r w:rsidRPr="007D6BCA">
        <w:rPr>
          <w:rFonts w:ascii="Arial" w:hAnsi="Arial" w:cs="Arial"/>
          <w:sz w:val="24"/>
          <w:szCs w:val="24"/>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7D6BCA">
          <w:rPr>
            <w:rStyle w:val="Hipercze"/>
            <w:rFonts w:ascii="Arial" w:hAnsi="Arial" w:cs="Arial"/>
            <w:sz w:val="24"/>
            <w:szCs w:val="24"/>
          </w:rPr>
          <w:t>https://mojregion.eu/rpo/wp-content/uploads/sites/3/2022/11/uz-6-22-41-1624-z.pdf</w:t>
        </w:r>
      </w:hyperlink>
      <w:r w:rsidR="00DC7302" w:rsidRPr="007D6BCA">
        <w:rPr>
          <w:rFonts w:ascii="Arial" w:hAnsi="Arial" w:cs="Arial"/>
          <w:sz w:val="24"/>
          <w:szCs w:val="24"/>
        </w:rPr>
        <w:t>.</w:t>
      </w:r>
    </w:p>
  </w:footnote>
  <w:footnote w:id="10">
    <w:p w14:paraId="2187FC19" w14:textId="77777777" w:rsidR="00452FB1" w:rsidRPr="007D6BCA" w:rsidRDefault="00452FB1" w:rsidP="007D6BCA">
      <w:pPr>
        <w:pStyle w:val="Tekstprzypisudolnego"/>
        <w:spacing w:before="100" w:beforeAutospacing="1" w:after="100" w:afterAutospacing="1" w:line="276" w:lineRule="auto"/>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371705AA" w14:textId="77777777" w:rsidR="00D164DA" w:rsidRPr="007D6BCA" w:rsidRDefault="00D164DA" w:rsidP="007D6BCA">
      <w:pPr>
        <w:pStyle w:val="Tekstprzypisudolnego"/>
        <w:spacing w:before="100" w:beforeAutospacing="1" w:after="100" w:afterAutospacing="1" w:line="276" w:lineRule="auto"/>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r w:rsidRPr="007D6BCA">
        <w:rPr>
          <w:rFonts w:ascii="Arial" w:hAnsi="Arial" w:cs="Arial"/>
          <w:sz w:val="24"/>
          <w:szCs w:val="24"/>
          <w:lang w:val="pl-PL"/>
        </w:rPr>
        <w:t>Wsparcie</w:t>
      </w:r>
      <w:r w:rsidRPr="007D6BCA">
        <w:rPr>
          <w:rFonts w:ascii="Arial" w:hAnsi="Arial" w:cs="Arial"/>
          <w:sz w:val="24"/>
          <w:szCs w:val="24"/>
        </w:rPr>
        <w:t xml:space="preserve"> </w:t>
      </w:r>
      <w:r w:rsidRPr="007D6BCA">
        <w:rPr>
          <w:rFonts w:ascii="Arial" w:hAnsi="Arial" w:cs="Arial"/>
          <w:sz w:val="24"/>
          <w:szCs w:val="24"/>
          <w:lang w:val="pl-PL"/>
        </w:rPr>
        <w:t xml:space="preserve">programu </w:t>
      </w:r>
      <w:proofErr w:type="spellStart"/>
      <w:r w:rsidRPr="007D6BCA">
        <w:rPr>
          <w:rFonts w:ascii="Arial" w:hAnsi="Arial" w:cs="Arial"/>
          <w:sz w:val="24"/>
          <w:szCs w:val="24"/>
        </w:rPr>
        <w:t>FEnIKS</w:t>
      </w:r>
      <w:proofErr w:type="spellEnd"/>
      <w:r w:rsidRPr="007D6BCA">
        <w:rPr>
          <w:rFonts w:ascii="Arial" w:hAnsi="Arial" w:cs="Arial"/>
          <w:sz w:val="24"/>
          <w:szCs w:val="24"/>
        </w:rPr>
        <w:t xml:space="preserve"> </w:t>
      </w:r>
      <w:r w:rsidRPr="007D6BCA">
        <w:rPr>
          <w:rFonts w:ascii="Arial" w:hAnsi="Arial" w:cs="Arial"/>
          <w:sz w:val="24"/>
          <w:szCs w:val="24"/>
          <w:lang w:val="pl-PL"/>
        </w:rPr>
        <w:t>n</w:t>
      </w:r>
      <w:proofErr w:type="spellStart"/>
      <w:r w:rsidRPr="007D6BCA">
        <w:rPr>
          <w:rFonts w:ascii="Arial" w:hAnsi="Arial" w:cs="Arial"/>
          <w:sz w:val="24"/>
          <w:szCs w:val="24"/>
        </w:rPr>
        <w:t>ie</w:t>
      </w:r>
      <w:proofErr w:type="spellEnd"/>
      <w:r w:rsidRPr="007D6BCA">
        <w:rPr>
          <w:rFonts w:ascii="Arial" w:hAnsi="Arial" w:cs="Arial"/>
          <w:sz w:val="24"/>
          <w:szCs w:val="24"/>
        </w:rPr>
        <w:t xml:space="preserve"> </w:t>
      </w:r>
      <w:r w:rsidRPr="007D6BCA">
        <w:rPr>
          <w:rFonts w:ascii="Arial" w:hAnsi="Arial" w:cs="Arial"/>
          <w:sz w:val="24"/>
          <w:szCs w:val="24"/>
          <w:lang w:val="pl-PL"/>
        </w:rPr>
        <w:t xml:space="preserve">obejmuje określonych typów inwestycji co oznacza, że program ten nie </w:t>
      </w:r>
      <w:r w:rsidRPr="007D6BCA">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2">
    <w:p w14:paraId="094123C7" w14:textId="77777777" w:rsidR="00D164DA" w:rsidRPr="007D6BCA" w:rsidRDefault="00D164DA" w:rsidP="007D6BCA">
      <w:pPr>
        <w:pStyle w:val="Tekstprzypisudolnego"/>
        <w:spacing w:before="100" w:beforeAutospacing="1" w:after="100" w:afterAutospacing="1" w:line="276" w:lineRule="auto"/>
        <w:rPr>
          <w:rFonts w:ascii="Arial" w:hAnsi="Arial" w:cs="Arial"/>
          <w:color w:val="FF0000"/>
          <w:sz w:val="24"/>
          <w:szCs w:val="24"/>
          <w:shd w:val="clear" w:color="auto" w:fill="FFFFFF"/>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Przez obszar zurbanizowany inny niż miasta, należy rozumieć obszar wiejski, którego zabudowa i infrastruktura posiada miejski, charakter, a wyraźne przekształcenia zabudowy i zagospodarowania związane są z pozarolniczą działalnością gospodarczą lub wynikają z przyjęcia miejskiego stylu życia i pracy.</w:t>
      </w:r>
    </w:p>
  </w:footnote>
  <w:footnote w:id="13">
    <w:p w14:paraId="3871BCE1" w14:textId="77777777" w:rsidR="00D164DA" w:rsidRPr="007D6BCA" w:rsidRDefault="00D164DA" w:rsidP="007D6BCA">
      <w:pPr>
        <w:pStyle w:val="Tekstprzypisudolnego"/>
        <w:spacing w:before="100" w:beforeAutospacing="1" w:after="100" w:afterAutospacing="1" w:line="276" w:lineRule="auto"/>
        <w:jc w:val="both"/>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Jeżeli w strategii ZIT założono realizację projektów finansowanych z poziomu krajowego.</w:t>
      </w:r>
    </w:p>
  </w:footnote>
  <w:footnote w:id="14">
    <w:p w14:paraId="7E67E30C" w14:textId="22E044A8" w:rsidR="00D164DA" w:rsidRPr="007D6BCA" w:rsidRDefault="00D164DA" w:rsidP="007D6BCA">
      <w:pPr>
        <w:pStyle w:val="Tekstprzypisudolnego"/>
        <w:spacing w:before="100" w:beforeAutospacing="1" w:after="100" w:afterAutospacing="1" w:line="276" w:lineRule="auto"/>
        <w:jc w:val="both"/>
        <w:rPr>
          <w:rFonts w:ascii="Arial" w:hAnsi="Arial" w:cs="Arial"/>
          <w:sz w:val="24"/>
          <w:szCs w:val="24"/>
          <w:lang w:val="pl-PL"/>
        </w:rPr>
      </w:pPr>
      <w:r w:rsidRPr="007D6BCA">
        <w:rPr>
          <w:rStyle w:val="Odwoanieprzypisudolnego"/>
          <w:rFonts w:ascii="Arial" w:hAnsi="Arial" w:cs="Arial"/>
          <w:sz w:val="24"/>
          <w:szCs w:val="24"/>
        </w:rPr>
        <w:footnoteRef/>
      </w:r>
      <w:r w:rsidRPr="007D6BCA">
        <w:rPr>
          <w:rFonts w:ascii="Arial" w:hAnsi="Arial" w:cs="Arial"/>
          <w:sz w:val="24"/>
          <w:szCs w:val="24"/>
        </w:rPr>
        <w:t xml:space="preserve"> </w:t>
      </w:r>
      <w:bookmarkStart w:id="11" w:name="_Hlk130966638"/>
      <w:r w:rsidRPr="007D6BCA">
        <w:rPr>
          <w:rFonts w:ascii="Arial" w:hAnsi="Arial" w:cs="Arial"/>
          <w:sz w:val="24"/>
          <w:szCs w:val="24"/>
          <w:lang w:val="pl-PL"/>
        </w:rPr>
        <w:t xml:space="preserve">Wartość dofinansowania UE </w:t>
      </w:r>
      <w:r w:rsidRPr="007D6BCA">
        <w:rPr>
          <w:rFonts w:ascii="Arial" w:hAnsi="Arial" w:cs="Arial"/>
          <w:sz w:val="24"/>
          <w:szCs w:val="24"/>
        </w:rPr>
        <w:t xml:space="preserve">powinna zostać przeliczona zgodnie z kursem </w:t>
      </w:r>
      <w:r w:rsidRPr="007D6BCA">
        <w:rPr>
          <w:rFonts w:ascii="Arial" w:hAnsi="Arial" w:cs="Arial"/>
          <w:sz w:val="24"/>
          <w:szCs w:val="24"/>
          <w:lang w:val="pl-PL"/>
        </w:rPr>
        <w:t xml:space="preserve">euro </w:t>
      </w:r>
      <w:bookmarkEnd w:id="11"/>
      <w:r w:rsidRPr="007D6BCA">
        <w:rPr>
          <w:rFonts w:ascii="Arial" w:hAnsi="Arial" w:cs="Arial"/>
          <w:sz w:val="24"/>
          <w:szCs w:val="24"/>
        </w:rPr>
        <w:t>wskazanym w Regulaminie wyboru projektów.</w:t>
      </w:r>
    </w:p>
  </w:footnote>
  <w:footnote w:id="15">
    <w:p w14:paraId="3385CA8B" w14:textId="209064F1" w:rsidR="00D164DA" w:rsidRPr="007D6BCA" w:rsidRDefault="00D164DA"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Pr="007D6BCA">
        <w:rPr>
          <w:rFonts w:ascii="Arial" w:hAnsi="Arial" w:cs="Arial"/>
          <w:sz w:val="24"/>
          <w:szCs w:val="24"/>
          <w:lang w:val="pl-PL"/>
        </w:rPr>
        <w:t>są mniejsze</w:t>
      </w:r>
      <w:r w:rsidRPr="007D6BCA">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6">
    <w:p w14:paraId="20AD5CC6" w14:textId="77777777" w:rsidR="00D164DA" w:rsidRPr="007D6BCA" w:rsidRDefault="00D164DA" w:rsidP="007D6BCA">
      <w:pPr>
        <w:pStyle w:val="Tekstprzypisudolnego"/>
        <w:spacing w:before="100" w:beforeAutospacing="1" w:after="100" w:afterAutospacing="1" w:line="276" w:lineRule="auto"/>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7">
    <w:p w14:paraId="4E0C4455" w14:textId="623A0F93" w:rsidR="00D164DA" w:rsidRPr="007D6BCA" w:rsidRDefault="00D164DA" w:rsidP="00903361">
      <w:pPr>
        <w:spacing w:before="100" w:beforeAutospacing="1" w:after="100" w:afterAutospacing="1"/>
        <w:rPr>
          <w:rFonts w:ascii="Arial" w:hAnsi="Arial" w:cs="Arial"/>
          <w:sz w:val="24"/>
          <w:szCs w:val="24"/>
        </w:rPr>
      </w:pPr>
      <w:r w:rsidRPr="007D6BCA">
        <w:rPr>
          <w:rStyle w:val="Odwoanieprzypisudolnego"/>
          <w:rFonts w:ascii="Arial" w:hAnsi="Arial" w:cs="Arial"/>
          <w:sz w:val="24"/>
          <w:szCs w:val="24"/>
        </w:rPr>
        <w:footnoteRef/>
      </w:r>
      <w:r w:rsidRPr="007D6BCA">
        <w:rPr>
          <w:rFonts w:ascii="Arial" w:hAnsi="Arial" w:cs="Arial"/>
          <w:sz w:val="24"/>
          <w:szCs w:val="24"/>
        </w:rPr>
        <w:t xml:space="preserve"> Na przykład zmniejszenie temperatury, retencja i podczyszczanie wód opadowych czy spowolnienie/zatrzymanie odpływu wody 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w:t>
      </w:r>
      <w:proofErr w:type="spellStart"/>
      <w:r w:rsidRPr="007D6BCA">
        <w:rPr>
          <w:rFonts w:ascii="Arial" w:hAnsi="Arial" w:cs="Arial"/>
          <w:sz w:val="24"/>
          <w:szCs w:val="24"/>
        </w:rPr>
        <w:t>ekotonowe</w:t>
      </w:r>
      <w:proofErr w:type="spellEnd"/>
      <w:r w:rsidRPr="007D6BCA">
        <w:rPr>
          <w:rFonts w:ascii="Arial" w:hAnsi="Arial" w:cs="Arial"/>
          <w:sz w:val="24"/>
          <w:szCs w:val="24"/>
        </w:rPr>
        <w:t xml:space="preserve"> przy ciekach i zbiornikach, ogrody deszczowe, rowy </w:t>
      </w:r>
      <w:proofErr w:type="spellStart"/>
      <w:r w:rsidRPr="007D6BCA">
        <w:rPr>
          <w:rFonts w:ascii="Arial" w:hAnsi="Arial" w:cs="Arial"/>
          <w:sz w:val="24"/>
          <w:szCs w:val="24"/>
        </w:rPr>
        <w:t>bioretencyjne</w:t>
      </w:r>
      <w:proofErr w:type="spellEnd"/>
      <w:r w:rsidRPr="007D6BCA">
        <w:rPr>
          <w:rFonts w:ascii="Arial" w:hAnsi="Arial" w:cs="Arial"/>
          <w:sz w:val="24"/>
          <w:szCs w:val="24"/>
        </w:rPr>
        <w:t xml:space="preserve">, stosowanie </w:t>
      </w:r>
      <w:proofErr w:type="spellStart"/>
      <w:r w:rsidRPr="007D6BCA">
        <w:rPr>
          <w:rFonts w:ascii="Arial" w:hAnsi="Arial" w:cs="Arial"/>
          <w:sz w:val="24"/>
          <w:szCs w:val="24"/>
        </w:rPr>
        <w:t>zadrzewień</w:t>
      </w:r>
      <w:proofErr w:type="spellEnd"/>
      <w:r w:rsidRPr="007D6BCA">
        <w:rPr>
          <w:rFonts w:ascii="Arial" w:hAnsi="Arial" w:cs="Arial"/>
          <w:sz w:val="24"/>
          <w:szCs w:val="24"/>
        </w:rPr>
        <w:t>/zieleni, zielone dachy).</w:t>
      </w:r>
    </w:p>
  </w:footnote>
  <w:footnote w:id="18">
    <w:p w14:paraId="022C9BB9" w14:textId="0FA50313" w:rsidR="00D164DA" w:rsidRPr="007D6BCA" w:rsidRDefault="00D164DA" w:rsidP="00903361">
      <w:pPr>
        <w:spacing w:before="100" w:beforeAutospacing="1" w:after="100" w:afterAutospacing="1"/>
        <w:rPr>
          <w:rFonts w:ascii="Arial" w:hAnsi="Arial" w:cs="Arial"/>
          <w:sz w:val="24"/>
          <w:szCs w:val="24"/>
        </w:rPr>
      </w:pPr>
      <w:bookmarkStart w:id="12" w:name="_Hlk213419357"/>
      <w:r w:rsidRPr="007D6BCA">
        <w:rPr>
          <w:rStyle w:val="Odwoanieprzypisudolnego"/>
          <w:rFonts w:ascii="Arial" w:hAnsi="Arial" w:cs="Arial"/>
          <w:sz w:val="24"/>
          <w:szCs w:val="24"/>
        </w:rPr>
        <w:footnoteRef/>
      </w:r>
      <w:r w:rsidRPr="007D6BCA">
        <w:rPr>
          <w:rFonts w:ascii="Arial" w:hAnsi="Arial" w:cs="Arial"/>
          <w:sz w:val="24"/>
          <w:szCs w:val="24"/>
        </w:rPr>
        <w:t xml:space="preserve"> Do wydatków kwalifikowalnych można zaliczyć koszty związane z pracami odtworzeniowymi dotyczącymi ww. działań. Warunkiem koniecznym jest jednak, aby prace te były bezpośrednio powiązane z działaniami wspierającymi adaptację do zmian klimatu, były niezbędne do realizacji inwestycji oraz nie prowadziły do zmniejszenia powierzchni biologicznie czynnej. W każdym przypadku prac odtworzeniowych należy również rozważyć możliwość zastąpienia nawierzchni zasklepiającej powierzchnię biologicznie czynną materiałami przepuszczalnymi dla wód opadowych.</w:t>
      </w:r>
      <w:bookmarkEnd w:id="1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247AC" w14:textId="5CF71476" w:rsidR="00DB4BE5" w:rsidRPr="00DB4BE5" w:rsidRDefault="005F58C4" w:rsidP="00887FB3">
    <w:pPr>
      <w:tabs>
        <w:tab w:val="left" w:pos="9923"/>
      </w:tabs>
      <w:spacing w:before="720" w:after="0" w:line="240" w:lineRule="auto"/>
      <w:rPr>
        <w:rFonts w:ascii="Arial" w:hAnsi="Arial" w:cs="Arial"/>
        <w:bCs/>
        <w:sz w:val="20"/>
        <w:szCs w:val="20"/>
      </w:rPr>
    </w:pPr>
    <w:r w:rsidRPr="007E4C44">
      <w:rPr>
        <w:rFonts w:ascii="Arial" w:hAnsi="Arial" w:cs="Arial"/>
        <w:sz w:val="24"/>
        <w:szCs w:val="24"/>
      </w:rPr>
      <w:t>FUNDUSZE EUROPEJSKIE DLA KUJAW I POMORZA 2021-2027</w:t>
    </w:r>
  </w:p>
  <w:p w14:paraId="78E22A25" w14:textId="77777777" w:rsidR="00D212F2" w:rsidRDefault="00D212F2" w:rsidP="00D212F2">
    <w:pPr>
      <w:tabs>
        <w:tab w:val="left" w:pos="5103"/>
        <w:tab w:val="left" w:pos="9923"/>
      </w:tabs>
      <w:spacing w:after="0"/>
      <w:ind w:left="8505"/>
      <w:rPr>
        <w:rFonts w:ascii="Arial" w:hAnsi="Arial"/>
        <w:sz w:val="24"/>
        <w:szCs w:val="24"/>
        <w:lang w:val="x-none"/>
      </w:rPr>
    </w:pPr>
    <w:r w:rsidRPr="00373C40">
      <w:rPr>
        <w:rFonts w:ascii="Arial" w:hAnsi="Arial"/>
        <w:sz w:val="24"/>
        <w:szCs w:val="24"/>
        <w:lang w:val="x-none"/>
      </w:rPr>
      <w:t xml:space="preserve">Załącznik </w:t>
    </w:r>
    <w:r>
      <w:rPr>
        <w:rFonts w:ascii="Arial" w:hAnsi="Arial"/>
        <w:sz w:val="24"/>
        <w:szCs w:val="24"/>
        <w:lang w:val="x-none"/>
      </w:rPr>
      <w:t xml:space="preserve">nr 1 do Stanowiska nr 1/2026 </w:t>
    </w:r>
  </w:p>
  <w:p w14:paraId="176AFBEF" w14:textId="2A5779A3" w:rsidR="00D212F2" w:rsidRPr="0049567A" w:rsidRDefault="00D212F2" w:rsidP="00D212F2">
    <w:pPr>
      <w:tabs>
        <w:tab w:val="left" w:pos="5103"/>
        <w:tab w:val="left" w:pos="9923"/>
      </w:tabs>
      <w:spacing w:after="0"/>
      <w:ind w:left="8505"/>
      <w:rPr>
        <w:rFonts w:ascii="Arial" w:hAnsi="Arial" w:cs="Arial"/>
        <w:sz w:val="24"/>
        <w:szCs w:val="24"/>
        <w:lang w:val="x-none"/>
      </w:rPr>
    </w:pPr>
    <w:r>
      <w:rPr>
        <w:rFonts w:ascii="Arial" w:hAnsi="Arial"/>
        <w:sz w:val="24"/>
        <w:szCs w:val="24"/>
        <w:lang w:val="x-none"/>
      </w:rPr>
      <w:t xml:space="preserve">Grupy roboczej ds. PT przy KM FEdKP 2021-2027 </w:t>
    </w:r>
  </w:p>
  <w:p w14:paraId="511FA685" w14:textId="7E7CA143" w:rsidR="00D4429F" w:rsidRPr="009E7772" w:rsidRDefault="00D212F2" w:rsidP="009E7772">
    <w:pPr>
      <w:tabs>
        <w:tab w:val="left" w:pos="9923"/>
      </w:tabs>
      <w:spacing w:after="0" w:line="240" w:lineRule="auto"/>
      <w:ind w:left="8505"/>
      <w:rPr>
        <w:rFonts w:ascii="Arial" w:hAnsi="Arial" w:cs="Arial"/>
        <w:bCs/>
        <w:sz w:val="24"/>
        <w:szCs w:val="24"/>
      </w:rPr>
    </w:pPr>
    <w:r w:rsidRPr="0049567A">
      <w:rPr>
        <w:rFonts w:ascii="Arial" w:hAnsi="Arial" w:cs="Arial"/>
        <w:sz w:val="24"/>
        <w:szCs w:val="24"/>
        <w:lang w:val="x-none"/>
      </w:rPr>
      <w:t>z dnia</w:t>
    </w:r>
    <w:r>
      <w:rPr>
        <w:rFonts w:ascii="Arial" w:hAnsi="Arial" w:cs="Arial"/>
        <w:sz w:val="24"/>
        <w:szCs w:val="24"/>
        <w:lang w:val="x-none"/>
      </w:rPr>
      <w:t xml:space="preserve"> 9 stycznia </w:t>
    </w:r>
    <w:r w:rsidRPr="0049567A">
      <w:rPr>
        <w:rFonts w:ascii="Arial" w:hAnsi="Arial" w:cs="Arial"/>
        <w:sz w:val="24"/>
        <w:szCs w:val="24"/>
        <w:lang w:val="x-none"/>
      </w:rPr>
      <w:t>202</w:t>
    </w:r>
    <w:r>
      <w:rPr>
        <w:rFonts w:ascii="Arial" w:hAnsi="Arial" w:cs="Arial"/>
        <w:sz w:val="24"/>
        <w:szCs w:val="24"/>
        <w:lang w:val="x-none"/>
      </w:rPr>
      <w:t>6</w:t>
    </w:r>
    <w:r w:rsidRPr="0049567A">
      <w:rPr>
        <w:rFonts w:ascii="Arial" w:hAnsi="Arial" w:cs="Arial"/>
        <w:sz w:val="24"/>
        <w:szCs w:val="24"/>
        <w:lang w:val="x-none"/>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D277BF"/>
    <w:multiLevelType w:val="hybridMultilevel"/>
    <w:tmpl w:val="4FF86136"/>
    <w:lvl w:ilvl="0" w:tplc="17D835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003ED0"/>
    <w:multiLevelType w:val="hybridMultilevel"/>
    <w:tmpl w:val="7C5A287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45BE"/>
    <w:multiLevelType w:val="hybridMultilevel"/>
    <w:tmpl w:val="A20C31D6"/>
    <w:lvl w:ilvl="0" w:tplc="17D835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3B1422"/>
    <w:multiLevelType w:val="hybridMultilevel"/>
    <w:tmpl w:val="17E277C0"/>
    <w:lvl w:ilvl="0" w:tplc="17D8358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12"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10"/>
  </w:num>
  <w:num w:numId="2" w16cid:durableId="688995715">
    <w:abstractNumId w:val="1"/>
  </w:num>
  <w:num w:numId="3" w16cid:durableId="1180897140">
    <w:abstractNumId w:val="12"/>
  </w:num>
  <w:num w:numId="4" w16cid:durableId="1076242898">
    <w:abstractNumId w:val="2"/>
  </w:num>
  <w:num w:numId="5" w16cid:durableId="392847298">
    <w:abstractNumId w:val="6"/>
  </w:num>
  <w:num w:numId="6" w16cid:durableId="373652438">
    <w:abstractNumId w:val="9"/>
  </w:num>
  <w:num w:numId="7" w16cid:durableId="1120687580">
    <w:abstractNumId w:val="8"/>
  </w:num>
  <w:num w:numId="8" w16cid:durableId="285697672">
    <w:abstractNumId w:val="7"/>
  </w:num>
  <w:num w:numId="9" w16cid:durableId="1213929385">
    <w:abstractNumId w:val="13"/>
  </w:num>
  <w:num w:numId="10" w16cid:durableId="2052456494">
    <w:abstractNumId w:val="5"/>
  </w:num>
  <w:num w:numId="11" w16cid:durableId="574050256">
    <w:abstractNumId w:val="3"/>
  </w:num>
  <w:num w:numId="12" w16cid:durableId="79641487">
    <w:abstractNumId w:val="4"/>
  </w:num>
  <w:num w:numId="13" w16cid:durableId="1648127115">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Kacprzak">
    <w15:presenceInfo w15:providerId="AD" w15:userId="S-1-5-21-2619306676-2800222060-3362172700-5556"/>
  </w15:person>
  <w15:person w15:author="Lucyna Swoińska-Lasota">
    <w15:presenceInfo w15:providerId="AD" w15:userId="S-1-5-21-2619306676-2800222060-3362172700-116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drawingGridHorizontalSpacing w:val="110"/>
  <w:displayHorizontalDrawingGridEvery w:val="2"/>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6B3"/>
    <w:rsid w:val="00006837"/>
    <w:rsid w:val="00006914"/>
    <w:rsid w:val="000109D6"/>
    <w:rsid w:val="00014323"/>
    <w:rsid w:val="00014DF0"/>
    <w:rsid w:val="00016679"/>
    <w:rsid w:val="0002063F"/>
    <w:rsid w:val="00020DDA"/>
    <w:rsid w:val="00020F71"/>
    <w:rsid w:val="00022525"/>
    <w:rsid w:val="00023781"/>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B9D"/>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70"/>
    <w:rsid w:val="000723C9"/>
    <w:rsid w:val="0007401F"/>
    <w:rsid w:val="000747B0"/>
    <w:rsid w:val="00075742"/>
    <w:rsid w:val="00075A6A"/>
    <w:rsid w:val="00076E69"/>
    <w:rsid w:val="0007701A"/>
    <w:rsid w:val="00077955"/>
    <w:rsid w:val="00080562"/>
    <w:rsid w:val="00081F7E"/>
    <w:rsid w:val="0008212E"/>
    <w:rsid w:val="00082337"/>
    <w:rsid w:val="00082A9B"/>
    <w:rsid w:val="000839B7"/>
    <w:rsid w:val="00083BA1"/>
    <w:rsid w:val="00084F2C"/>
    <w:rsid w:val="00085328"/>
    <w:rsid w:val="000856D3"/>
    <w:rsid w:val="00087144"/>
    <w:rsid w:val="00090485"/>
    <w:rsid w:val="00090AA5"/>
    <w:rsid w:val="00091253"/>
    <w:rsid w:val="00091BF8"/>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893"/>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03"/>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E0055"/>
    <w:rsid w:val="000E067C"/>
    <w:rsid w:val="000E138F"/>
    <w:rsid w:val="000E14E8"/>
    <w:rsid w:val="000E2130"/>
    <w:rsid w:val="000E24DF"/>
    <w:rsid w:val="000E29B4"/>
    <w:rsid w:val="000E308B"/>
    <w:rsid w:val="000E3E20"/>
    <w:rsid w:val="000E4347"/>
    <w:rsid w:val="000E6223"/>
    <w:rsid w:val="000E6EA0"/>
    <w:rsid w:val="000E7C54"/>
    <w:rsid w:val="000F14ED"/>
    <w:rsid w:val="000F1D24"/>
    <w:rsid w:val="000F2C45"/>
    <w:rsid w:val="000F3643"/>
    <w:rsid w:val="000F5B20"/>
    <w:rsid w:val="000F71CD"/>
    <w:rsid w:val="000F7555"/>
    <w:rsid w:val="000F7BB0"/>
    <w:rsid w:val="0010120E"/>
    <w:rsid w:val="001041B4"/>
    <w:rsid w:val="00106B5D"/>
    <w:rsid w:val="001070AB"/>
    <w:rsid w:val="00107A3B"/>
    <w:rsid w:val="00111288"/>
    <w:rsid w:val="0011159F"/>
    <w:rsid w:val="001116C5"/>
    <w:rsid w:val="00111B37"/>
    <w:rsid w:val="00112544"/>
    <w:rsid w:val="00112638"/>
    <w:rsid w:val="00113278"/>
    <w:rsid w:val="001133F9"/>
    <w:rsid w:val="0011502B"/>
    <w:rsid w:val="001153EF"/>
    <w:rsid w:val="00115881"/>
    <w:rsid w:val="00115A44"/>
    <w:rsid w:val="00115DFA"/>
    <w:rsid w:val="0011683B"/>
    <w:rsid w:val="00116908"/>
    <w:rsid w:val="00116961"/>
    <w:rsid w:val="00117EC0"/>
    <w:rsid w:val="00120114"/>
    <w:rsid w:val="001218F4"/>
    <w:rsid w:val="00121CE1"/>
    <w:rsid w:val="00122FAA"/>
    <w:rsid w:val="00124AA3"/>
    <w:rsid w:val="00124BF7"/>
    <w:rsid w:val="0012539B"/>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4CD8"/>
    <w:rsid w:val="0014559E"/>
    <w:rsid w:val="0014592B"/>
    <w:rsid w:val="00145EB7"/>
    <w:rsid w:val="00146606"/>
    <w:rsid w:val="00147828"/>
    <w:rsid w:val="00152458"/>
    <w:rsid w:val="00153C0A"/>
    <w:rsid w:val="00154251"/>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1A30"/>
    <w:rsid w:val="00171C9A"/>
    <w:rsid w:val="00173116"/>
    <w:rsid w:val="0017558F"/>
    <w:rsid w:val="001755B4"/>
    <w:rsid w:val="00176C74"/>
    <w:rsid w:val="0017778E"/>
    <w:rsid w:val="0017795A"/>
    <w:rsid w:val="0018103D"/>
    <w:rsid w:val="0018139C"/>
    <w:rsid w:val="00183F6C"/>
    <w:rsid w:val="00184467"/>
    <w:rsid w:val="00184C79"/>
    <w:rsid w:val="00184E7E"/>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0EAA"/>
    <w:rsid w:val="001B107C"/>
    <w:rsid w:val="001B2E8D"/>
    <w:rsid w:val="001B3C79"/>
    <w:rsid w:val="001B5028"/>
    <w:rsid w:val="001B6062"/>
    <w:rsid w:val="001B684D"/>
    <w:rsid w:val="001B6BB3"/>
    <w:rsid w:val="001B7756"/>
    <w:rsid w:val="001B7EFF"/>
    <w:rsid w:val="001C07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9EF"/>
    <w:rsid w:val="001E3D50"/>
    <w:rsid w:val="001E4A7B"/>
    <w:rsid w:val="001E5FBB"/>
    <w:rsid w:val="001E6AAB"/>
    <w:rsid w:val="001E6F91"/>
    <w:rsid w:val="001E73FB"/>
    <w:rsid w:val="001E7523"/>
    <w:rsid w:val="001E753E"/>
    <w:rsid w:val="001E754A"/>
    <w:rsid w:val="001F0952"/>
    <w:rsid w:val="001F0DBC"/>
    <w:rsid w:val="001F1200"/>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129"/>
    <w:rsid w:val="00213F01"/>
    <w:rsid w:val="00215738"/>
    <w:rsid w:val="002166CE"/>
    <w:rsid w:val="00216D0F"/>
    <w:rsid w:val="002203B8"/>
    <w:rsid w:val="002216C9"/>
    <w:rsid w:val="002226EB"/>
    <w:rsid w:val="00222C1C"/>
    <w:rsid w:val="002248F4"/>
    <w:rsid w:val="00225188"/>
    <w:rsid w:val="002256ED"/>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37C09"/>
    <w:rsid w:val="0024296A"/>
    <w:rsid w:val="00243C37"/>
    <w:rsid w:val="002470D0"/>
    <w:rsid w:val="0024746D"/>
    <w:rsid w:val="00247510"/>
    <w:rsid w:val="002505AF"/>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5CBC"/>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FD5"/>
    <w:rsid w:val="002671DC"/>
    <w:rsid w:val="002676BE"/>
    <w:rsid w:val="00267783"/>
    <w:rsid w:val="00270591"/>
    <w:rsid w:val="0027104C"/>
    <w:rsid w:val="00272413"/>
    <w:rsid w:val="002735C1"/>
    <w:rsid w:val="002739CC"/>
    <w:rsid w:val="00274803"/>
    <w:rsid w:val="00274908"/>
    <w:rsid w:val="00274DCD"/>
    <w:rsid w:val="00275159"/>
    <w:rsid w:val="0027568B"/>
    <w:rsid w:val="002763E6"/>
    <w:rsid w:val="00277537"/>
    <w:rsid w:val="00277861"/>
    <w:rsid w:val="00277A94"/>
    <w:rsid w:val="00280149"/>
    <w:rsid w:val="002801C0"/>
    <w:rsid w:val="00281361"/>
    <w:rsid w:val="0028168B"/>
    <w:rsid w:val="00281A2E"/>
    <w:rsid w:val="00281B9C"/>
    <w:rsid w:val="0028256A"/>
    <w:rsid w:val="002844F4"/>
    <w:rsid w:val="00284BE9"/>
    <w:rsid w:val="0028733D"/>
    <w:rsid w:val="00287F62"/>
    <w:rsid w:val="0029078F"/>
    <w:rsid w:val="00292D76"/>
    <w:rsid w:val="0029409B"/>
    <w:rsid w:val="00294A58"/>
    <w:rsid w:val="00295140"/>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2C4"/>
    <w:rsid w:val="002B5482"/>
    <w:rsid w:val="002B643E"/>
    <w:rsid w:val="002B64E1"/>
    <w:rsid w:val="002B722C"/>
    <w:rsid w:val="002B7370"/>
    <w:rsid w:val="002B768F"/>
    <w:rsid w:val="002B78DB"/>
    <w:rsid w:val="002B7D66"/>
    <w:rsid w:val="002C1078"/>
    <w:rsid w:val="002C19DB"/>
    <w:rsid w:val="002C1C9B"/>
    <w:rsid w:val="002C1E90"/>
    <w:rsid w:val="002C2048"/>
    <w:rsid w:val="002C2309"/>
    <w:rsid w:val="002C2CE8"/>
    <w:rsid w:val="002C3BB2"/>
    <w:rsid w:val="002C3DC5"/>
    <w:rsid w:val="002C50E4"/>
    <w:rsid w:val="002C5274"/>
    <w:rsid w:val="002C5DB6"/>
    <w:rsid w:val="002C66D6"/>
    <w:rsid w:val="002D0017"/>
    <w:rsid w:val="002D3F3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B5B"/>
    <w:rsid w:val="003101B3"/>
    <w:rsid w:val="003128EE"/>
    <w:rsid w:val="0031446F"/>
    <w:rsid w:val="003146A9"/>
    <w:rsid w:val="00314AC1"/>
    <w:rsid w:val="00315CFA"/>
    <w:rsid w:val="00316278"/>
    <w:rsid w:val="00320007"/>
    <w:rsid w:val="003217AA"/>
    <w:rsid w:val="0032394F"/>
    <w:rsid w:val="00323F86"/>
    <w:rsid w:val="00324201"/>
    <w:rsid w:val="00324653"/>
    <w:rsid w:val="0032590D"/>
    <w:rsid w:val="003259BC"/>
    <w:rsid w:val="0033125C"/>
    <w:rsid w:val="00331D89"/>
    <w:rsid w:val="00332FEA"/>
    <w:rsid w:val="00333970"/>
    <w:rsid w:val="00333C0A"/>
    <w:rsid w:val="00334A65"/>
    <w:rsid w:val="00335C97"/>
    <w:rsid w:val="00335EC9"/>
    <w:rsid w:val="00335F39"/>
    <w:rsid w:val="0033632E"/>
    <w:rsid w:val="00340B08"/>
    <w:rsid w:val="00342DB1"/>
    <w:rsid w:val="00343082"/>
    <w:rsid w:val="0034381A"/>
    <w:rsid w:val="00343BEA"/>
    <w:rsid w:val="00345DDF"/>
    <w:rsid w:val="00346152"/>
    <w:rsid w:val="00346879"/>
    <w:rsid w:val="003475A3"/>
    <w:rsid w:val="00347BEC"/>
    <w:rsid w:val="00347DB2"/>
    <w:rsid w:val="00347EA3"/>
    <w:rsid w:val="00350347"/>
    <w:rsid w:val="003509E9"/>
    <w:rsid w:val="003563E4"/>
    <w:rsid w:val="0035648F"/>
    <w:rsid w:val="00356D81"/>
    <w:rsid w:val="00357B85"/>
    <w:rsid w:val="003604E5"/>
    <w:rsid w:val="00360FA9"/>
    <w:rsid w:val="00363335"/>
    <w:rsid w:val="003635F5"/>
    <w:rsid w:val="003636A9"/>
    <w:rsid w:val="00363983"/>
    <w:rsid w:val="003639A4"/>
    <w:rsid w:val="00363AC8"/>
    <w:rsid w:val="003655AA"/>
    <w:rsid w:val="003657E6"/>
    <w:rsid w:val="00365F13"/>
    <w:rsid w:val="00367401"/>
    <w:rsid w:val="00371DE3"/>
    <w:rsid w:val="00373881"/>
    <w:rsid w:val="00374692"/>
    <w:rsid w:val="00375206"/>
    <w:rsid w:val="00375B35"/>
    <w:rsid w:val="0037608C"/>
    <w:rsid w:val="003774BC"/>
    <w:rsid w:val="0037779C"/>
    <w:rsid w:val="0038260A"/>
    <w:rsid w:val="00382A9E"/>
    <w:rsid w:val="00382B3A"/>
    <w:rsid w:val="00383D03"/>
    <w:rsid w:val="00383EA2"/>
    <w:rsid w:val="00384191"/>
    <w:rsid w:val="00384712"/>
    <w:rsid w:val="003857A6"/>
    <w:rsid w:val="00385972"/>
    <w:rsid w:val="00386042"/>
    <w:rsid w:val="00386E53"/>
    <w:rsid w:val="0038773A"/>
    <w:rsid w:val="0039070B"/>
    <w:rsid w:val="00390748"/>
    <w:rsid w:val="00392003"/>
    <w:rsid w:val="00392ABD"/>
    <w:rsid w:val="00392B6F"/>
    <w:rsid w:val="003931EF"/>
    <w:rsid w:val="0039375D"/>
    <w:rsid w:val="00396072"/>
    <w:rsid w:val="003967B6"/>
    <w:rsid w:val="00397489"/>
    <w:rsid w:val="00397CAD"/>
    <w:rsid w:val="003A0754"/>
    <w:rsid w:val="003A0765"/>
    <w:rsid w:val="003A17CF"/>
    <w:rsid w:val="003A18CA"/>
    <w:rsid w:val="003A1F38"/>
    <w:rsid w:val="003A1FAE"/>
    <w:rsid w:val="003A2010"/>
    <w:rsid w:val="003A32E8"/>
    <w:rsid w:val="003A3E90"/>
    <w:rsid w:val="003A4AC4"/>
    <w:rsid w:val="003A6E3C"/>
    <w:rsid w:val="003A7F16"/>
    <w:rsid w:val="003B29E2"/>
    <w:rsid w:val="003B35AA"/>
    <w:rsid w:val="003B38AC"/>
    <w:rsid w:val="003B3BCF"/>
    <w:rsid w:val="003B4DEB"/>
    <w:rsid w:val="003B521A"/>
    <w:rsid w:val="003B5420"/>
    <w:rsid w:val="003B7EC2"/>
    <w:rsid w:val="003C096D"/>
    <w:rsid w:val="003C0D46"/>
    <w:rsid w:val="003C0E21"/>
    <w:rsid w:val="003C0E62"/>
    <w:rsid w:val="003C2B44"/>
    <w:rsid w:val="003C357A"/>
    <w:rsid w:val="003C397F"/>
    <w:rsid w:val="003C40D0"/>
    <w:rsid w:val="003C426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58AB"/>
    <w:rsid w:val="003D6454"/>
    <w:rsid w:val="003D679A"/>
    <w:rsid w:val="003D6910"/>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7238"/>
    <w:rsid w:val="003F2419"/>
    <w:rsid w:val="003F39B7"/>
    <w:rsid w:val="003F4AE0"/>
    <w:rsid w:val="003F5039"/>
    <w:rsid w:val="003F77AC"/>
    <w:rsid w:val="003F7897"/>
    <w:rsid w:val="00400CE7"/>
    <w:rsid w:val="00401E35"/>
    <w:rsid w:val="00401FE8"/>
    <w:rsid w:val="00402841"/>
    <w:rsid w:val="00402E7D"/>
    <w:rsid w:val="0040348D"/>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078"/>
    <w:rsid w:val="004202FD"/>
    <w:rsid w:val="00421022"/>
    <w:rsid w:val="0042249E"/>
    <w:rsid w:val="0042253A"/>
    <w:rsid w:val="00422FBA"/>
    <w:rsid w:val="00423536"/>
    <w:rsid w:val="00424B68"/>
    <w:rsid w:val="00425BD2"/>
    <w:rsid w:val="00425C12"/>
    <w:rsid w:val="00425C4E"/>
    <w:rsid w:val="00425F72"/>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2D35"/>
    <w:rsid w:val="0044312D"/>
    <w:rsid w:val="0044461B"/>
    <w:rsid w:val="00444F02"/>
    <w:rsid w:val="00445334"/>
    <w:rsid w:val="004457DF"/>
    <w:rsid w:val="004459B0"/>
    <w:rsid w:val="004476C0"/>
    <w:rsid w:val="004478E4"/>
    <w:rsid w:val="004503CC"/>
    <w:rsid w:val="004528D0"/>
    <w:rsid w:val="00452919"/>
    <w:rsid w:val="00452DD4"/>
    <w:rsid w:val="00452FB1"/>
    <w:rsid w:val="00453E85"/>
    <w:rsid w:val="00454551"/>
    <w:rsid w:val="00454670"/>
    <w:rsid w:val="00455D8F"/>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107D"/>
    <w:rsid w:val="00473088"/>
    <w:rsid w:val="0047358A"/>
    <w:rsid w:val="004749D9"/>
    <w:rsid w:val="00474CA5"/>
    <w:rsid w:val="0047602B"/>
    <w:rsid w:val="00477E34"/>
    <w:rsid w:val="00480798"/>
    <w:rsid w:val="0048148D"/>
    <w:rsid w:val="004825E0"/>
    <w:rsid w:val="00484C93"/>
    <w:rsid w:val="0048644C"/>
    <w:rsid w:val="004865F1"/>
    <w:rsid w:val="00486D7B"/>
    <w:rsid w:val="0049024D"/>
    <w:rsid w:val="004904DD"/>
    <w:rsid w:val="00492C68"/>
    <w:rsid w:val="00492C8C"/>
    <w:rsid w:val="004932C1"/>
    <w:rsid w:val="0049369C"/>
    <w:rsid w:val="004948B8"/>
    <w:rsid w:val="0049599F"/>
    <w:rsid w:val="00495EFA"/>
    <w:rsid w:val="004973B5"/>
    <w:rsid w:val="004976B6"/>
    <w:rsid w:val="004A0806"/>
    <w:rsid w:val="004A0F68"/>
    <w:rsid w:val="004A1062"/>
    <w:rsid w:val="004A3B72"/>
    <w:rsid w:val="004A3D74"/>
    <w:rsid w:val="004A4431"/>
    <w:rsid w:val="004A4660"/>
    <w:rsid w:val="004A5171"/>
    <w:rsid w:val="004A5EDA"/>
    <w:rsid w:val="004A6794"/>
    <w:rsid w:val="004A6AD6"/>
    <w:rsid w:val="004A709F"/>
    <w:rsid w:val="004A774E"/>
    <w:rsid w:val="004B05D8"/>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558"/>
    <w:rsid w:val="004D17F4"/>
    <w:rsid w:val="004D184C"/>
    <w:rsid w:val="004D1F28"/>
    <w:rsid w:val="004D24AB"/>
    <w:rsid w:val="004D25F9"/>
    <w:rsid w:val="004D28B0"/>
    <w:rsid w:val="004D2AD2"/>
    <w:rsid w:val="004D2E6D"/>
    <w:rsid w:val="004D3378"/>
    <w:rsid w:val="004D46F7"/>
    <w:rsid w:val="004D5250"/>
    <w:rsid w:val="004D54AB"/>
    <w:rsid w:val="004D5638"/>
    <w:rsid w:val="004D565A"/>
    <w:rsid w:val="004D5CA5"/>
    <w:rsid w:val="004D5E32"/>
    <w:rsid w:val="004D6F23"/>
    <w:rsid w:val="004D7602"/>
    <w:rsid w:val="004D7738"/>
    <w:rsid w:val="004D7859"/>
    <w:rsid w:val="004D7AF8"/>
    <w:rsid w:val="004D7E27"/>
    <w:rsid w:val="004E16C2"/>
    <w:rsid w:val="004E1DFA"/>
    <w:rsid w:val="004E24A9"/>
    <w:rsid w:val="004E3A6D"/>
    <w:rsid w:val="004E3FAD"/>
    <w:rsid w:val="004E45FE"/>
    <w:rsid w:val="004E495D"/>
    <w:rsid w:val="004E4B6C"/>
    <w:rsid w:val="004E509D"/>
    <w:rsid w:val="004F01D6"/>
    <w:rsid w:val="004F0E3F"/>
    <w:rsid w:val="004F16D8"/>
    <w:rsid w:val="004F1CD9"/>
    <w:rsid w:val="004F3F95"/>
    <w:rsid w:val="004F447B"/>
    <w:rsid w:val="004F50EA"/>
    <w:rsid w:val="004F6AE9"/>
    <w:rsid w:val="004F6D9D"/>
    <w:rsid w:val="00500076"/>
    <w:rsid w:val="00500FB0"/>
    <w:rsid w:val="005013B3"/>
    <w:rsid w:val="005018EC"/>
    <w:rsid w:val="00503168"/>
    <w:rsid w:val="00505150"/>
    <w:rsid w:val="005051ED"/>
    <w:rsid w:val="00505803"/>
    <w:rsid w:val="00506367"/>
    <w:rsid w:val="00507B1D"/>
    <w:rsid w:val="00510313"/>
    <w:rsid w:val="005103B3"/>
    <w:rsid w:val="00511230"/>
    <w:rsid w:val="005115B8"/>
    <w:rsid w:val="00511F0A"/>
    <w:rsid w:val="00512587"/>
    <w:rsid w:val="00514283"/>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A2E"/>
    <w:rsid w:val="00526F68"/>
    <w:rsid w:val="00527F64"/>
    <w:rsid w:val="0053003E"/>
    <w:rsid w:val="0053095D"/>
    <w:rsid w:val="00530A76"/>
    <w:rsid w:val="00531BE2"/>
    <w:rsid w:val="005329A5"/>
    <w:rsid w:val="00532A8A"/>
    <w:rsid w:val="00532C11"/>
    <w:rsid w:val="00532F6B"/>
    <w:rsid w:val="00532FD6"/>
    <w:rsid w:val="005345CD"/>
    <w:rsid w:val="00534C64"/>
    <w:rsid w:val="00534F65"/>
    <w:rsid w:val="00536720"/>
    <w:rsid w:val="00537899"/>
    <w:rsid w:val="00537AC9"/>
    <w:rsid w:val="005400F7"/>
    <w:rsid w:val="0054014E"/>
    <w:rsid w:val="00540ADD"/>
    <w:rsid w:val="00541118"/>
    <w:rsid w:val="0054325D"/>
    <w:rsid w:val="00545A4C"/>
    <w:rsid w:val="0054631E"/>
    <w:rsid w:val="005477D3"/>
    <w:rsid w:val="00547F60"/>
    <w:rsid w:val="005507E8"/>
    <w:rsid w:val="005511B5"/>
    <w:rsid w:val="005511F8"/>
    <w:rsid w:val="00552265"/>
    <w:rsid w:val="0055291F"/>
    <w:rsid w:val="00553710"/>
    <w:rsid w:val="00553BD9"/>
    <w:rsid w:val="00554A14"/>
    <w:rsid w:val="00555270"/>
    <w:rsid w:val="00556932"/>
    <w:rsid w:val="00557420"/>
    <w:rsid w:val="00557CC7"/>
    <w:rsid w:val="00560419"/>
    <w:rsid w:val="005606CC"/>
    <w:rsid w:val="00561213"/>
    <w:rsid w:val="0056156C"/>
    <w:rsid w:val="00561812"/>
    <w:rsid w:val="00561A93"/>
    <w:rsid w:val="00562252"/>
    <w:rsid w:val="0056386F"/>
    <w:rsid w:val="00563C25"/>
    <w:rsid w:val="00565F05"/>
    <w:rsid w:val="0056659A"/>
    <w:rsid w:val="0056663D"/>
    <w:rsid w:val="005670FD"/>
    <w:rsid w:val="00570026"/>
    <w:rsid w:val="00570804"/>
    <w:rsid w:val="0057112D"/>
    <w:rsid w:val="00571D43"/>
    <w:rsid w:val="00572566"/>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32"/>
    <w:rsid w:val="00590541"/>
    <w:rsid w:val="00590D8F"/>
    <w:rsid w:val="00591B15"/>
    <w:rsid w:val="00591DFA"/>
    <w:rsid w:val="00591E6A"/>
    <w:rsid w:val="00592E91"/>
    <w:rsid w:val="005932A0"/>
    <w:rsid w:val="0059467D"/>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5A2C"/>
    <w:rsid w:val="005C607E"/>
    <w:rsid w:val="005C76CE"/>
    <w:rsid w:val="005D0597"/>
    <w:rsid w:val="005D0AB5"/>
    <w:rsid w:val="005D133A"/>
    <w:rsid w:val="005D2671"/>
    <w:rsid w:val="005D38B5"/>
    <w:rsid w:val="005D4CBA"/>
    <w:rsid w:val="005D5E65"/>
    <w:rsid w:val="005D6A91"/>
    <w:rsid w:val="005D6B8D"/>
    <w:rsid w:val="005E070E"/>
    <w:rsid w:val="005E1AB9"/>
    <w:rsid w:val="005E1B55"/>
    <w:rsid w:val="005E1F86"/>
    <w:rsid w:val="005E2D87"/>
    <w:rsid w:val="005E5C19"/>
    <w:rsid w:val="005E67BF"/>
    <w:rsid w:val="005E7494"/>
    <w:rsid w:val="005E74AE"/>
    <w:rsid w:val="005E7671"/>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38A4"/>
    <w:rsid w:val="0061493F"/>
    <w:rsid w:val="006149DD"/>
    <w:rsid w:val="00615067"/>
    <w:rsid w:val="0061512E"/>
    <w:rsid w:val="0061601C"/>
    <w:rsid w:val="006169FD"/>
    <w:rsid w:val="00616FDD"/>
    <w:rsid w:val="00617276"/>
    <w:rsid w:val="00620242"/>
    <w:rsid w:val="00620555"/>
    <w:rsid w:val="00621441"/>
    <w:rsid w:val="00621836"/>
    <w:rsid w:val="006228F4"/>
    <w:rsid w:val="00622D71"/>
    <w:rsid w:val="0062353A"/>
    <w:rsid w:val="00626571"/>
    <w:rsid w:val="00627352"/>
    <w:rsid w:val="00627FD0"/>
    <w:rsid w:val="0063039B"/>
    <w:rsid w:val="00630A34"/>
    <w:rsid w:val="00631177"/>
    <w:rsid w:val="00633FE3"/>
    <w:rsid w:val="00634297"/>
    <w:rsid w:val="00635658"/>
    <w:rsid w:val="006361C6"/>
    <w:rsid w:val="00636758"/>
    <w:rsid w:val="00637EEB"/>
    <w:rsid w:val="00640070"/>
    <w:rsid w:val="006403FF"/>
    <w:rsid w:val="0064155D"/>
    <w:rsid w:val="006415E2"/>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448"/>
    <w:rsid w:val="00654663"/>
    <w:rsid w:val="00654A47"/>
    <w:rsid w:val="0065600D"/>
    <w:rsid w:val="00656998"/>
    <w:rsid w:val="00657CB2"/>
    <w:rsid w:val="00661597"/>
    <w:rsid w:val="00662C9D"/>
    <w:rsid w:val="00663773"/>
    <w:rsid w:val="006640F9"/>
    <w:rsid w:val="0066452B"/>
    <w:rsid w:val="0066669A"/>
    <w:rsid w:val="00666AB9"/>
    <w:rsid w:val="006711C0"/>
    <w:rsid w:val="006714D1"/>
    <w:rsid w:val="006715FF"/>
    <w:rsid w:val="00672123"/>
    <w:rsid w:val="00672755"/>
    <w:rsid w:val="006733E8"/>
    <w:rsid w:val="006737D4"/>
    <w:rsid w:val="00673804"/>
    <w:rsid w:val="00673BE4"/>
    <w:rsid w:val="00673ECE"/>
    <w:rsid w:val="006751B5"/>
    <w:rsid w:val="00675ACB"/>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96344"/>
    <w:rsid w:val="006A0B64"/>
    <w:rsid w:val="006A0DCE"/>
    <w:rsid w:val="006A1076"/>
    <w:rsid w:val="006A1FAC"/>
    <w:rsid w:val="006A2D70"/>
    <w:rsid w:val="006A3675"/>
    <w:rsid w:val="006A36A9"/>
    <w:rsid w:val="006A476C"/>
    <w:rsid w:val="006A643F"/>
    <w:rsid w:val="006A64AF"/>
    <w:rsid w:val="006A7054"/>
    <w:rsid w:val="006A74D7"/>
    <w:rsid w:val="006B0DC7"/>
    <w:rsid w:val="006B1661"/>
    <w:rsid w:val="006B31BE"/>
    <w:rsid w:val="006B3EA3"/>
    <w:rsid w:val="006B40D1"/>
    <w:rsid w:val="006B4251"/>
    <w:rsid w:val="006B4931"/>
    <w:rsid w:val="006B5C84"/>
    <w:rsid w:val="006B6173"/>
    <w:rsid w:val="006B667C"/>
    <w:rsid w:val="006B74F1"/>
    <w:rsid w:val="006B7B8C"/>
    <w:rsid w:val="006C1C0B"/>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1D72"/>
    <w:rsid w:val="006F206C"/>
    <w:rsid w:val="006F2F21"/>
    <w:rsid w:val="006F3206"/>
    <w:rsid w:val="006F619F"/>
    <w:rsid w:val="006F6464"/>
    <w:rsid w:val="006F7150"/>
    <w:rsid w:val="006F728E"/>
    <w:rsid w:val="006F7491"/>
    <w:rsid w:val="006F775A"/>
    <w:rsid w:val="006F7AFF"/>
    <w:rsid w:val="007027A9"/>
    <w:rsid w:val="00703683"/>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2E11"/>
    <w:rsid w:val="0073321D"/>
    <w:rsid w:val="00734D71"/>
    <w:rsid w:val="00734F2B"/>
    <w:rsid w:val="00735083"/>
    <w:rsid w:val="00735103"/>
    <w:rsid w:val="00735A62"/>
    <w:rsid w:val="00735CD9"/>
    <w:rsid w:val="00736A32"/>
    <w:rsid w:val="00740077"/>
    <w:rsid w:val="007410E3"/>
    <w:rsid w:val="007413BB"/>
    <w:rsid w:val="007414DC"/>
    <w:rsid w:val="0074151C"/>
    <w:rsid w:val="007435B1"/>
    <w:rsid w:val="007438A3"/>
    <w:rsid w:val="00743C17"/>
    <w:rsid w:val="00744419"/>
    <w:rsid w:val="00744726"/>
    <w:rsid w:val="00747708"/>
    <w:rsid w:val="00747D74"/>
    <w:rsid w:val="00747F9B"/>
    <w:rsid w:val="00750006"/>
    <w:rsid w:val="007501B7"/>
    <w:rsid w:val="007513DC"/>
    <w:rsid w:val="00751784"/>
    <w:rsid w:val="00751FB2"/>
    <w:rsid w:val="0075219F"/>
    <w:rsid w:val="007523A4"/>
    <w:rsid w:val="00752864"/>
    <w:rsid w:val="00753133"/>
    <w:rsid w:val="00753BB4"/>
    <w:rsid w:val="00753E9E"/>
    <w:rsid w:val="00755404"/>
    <w:rsid w:val="00756C80"/>
    <w:rsid w:val="00757170"/>
    <w:rsid w:val="00760331"/>
    <w:rsid w:val="0076166B"/>
    <w:rsid w:val="00761C21"/>
    <w:rsid w:val="00762867"/>
    <w:rsid w:val="00762BCF"/>
    <w:rsid w:val="0076368D"/>
    <w:rsid w:val="00763B8A"/>
    <w:rsid w:val="007650B9"/>
    <w:rsid w:val="00766A95"/>
    <w:rsid w:val="00766AB7"/>
    <w:rsid w:val="00766E09"/>
    <w:rsid w:val="007677C9"/>
    <w:rsid w:val="00767E9E"/>
    <w:rsid w:val="007702F7"/>
    <w:rsid w:val="00770AA3"/>
    <w:rsid w:val="00770C07"/>
    <w:rsid w:val="00771627"/>
    <w:rsid w:val="00773A9F"/>
    <w:rsid w:val="007749FB"/>
    <w:rsid w:val="007750C5"/>
    <w:rsid w:val="007760DA"/>
    <w:rsid w:val="00776D98"/>
    <w:rsid w:val="00776E52"/>
    <w:rsid w:val="007772C0"/>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659"/>
    <w:rsid w:val="007C7799"/>
    <w:rsid w:val="007D394F"/>
    <w:rsid w:val="007D3A25"/>
    <w:rsid w:val="007D4D18"/>
    <w:rsid w:val="007D66E4"/>
    <w:rsid w:val="007D6BCA"/>
    <w:rsid w:val="007E008A"/>
    <w:rsid w:val="007E0407"/>
    <w:rsid w:val="007E0BF4"/>
    <w:rsid w:val="007E1633"/>
    <w:rsid w:val="007E3517"/>
    <w:rsid w:val="007E4915"/>
    <w:rsid w:val="007E4C44"/>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37A7"/>
    <w:rsid w:val="007F43C5"/>
    <w:rsid w:val="007F4CFE"/>
    <w:rsid w:val="007F4D37"/>
    <w:rsid w:val="007F5624"/>
    <w:rsid w:val="007F5752"/>
    <w:rsid w:val="007F5B85"/>
    <w:rsid w:val="007F6704"/>
    <w:rsid w:val="007F6875"/>
    <w:rsid w:val="007F6BDC"/>
    <w:rsid w:val="007F6CB2"/>
    <w:rsid w:val="007F6FDE"/>
    <w:rsid w:val="007F7F19"/>
    <w:rsid w:val="00800E7A"/>
    <w:rsid w:val="00800F05"/>
    <w:rsid w:val="008018EB"/>
    <w:rsid w:val="008019DB"/>
    <w:rsid w:val="008025EC"/>
    <w:rsid w:val="0080406E"/>
    <w:rsid w:val="008057B1"/>
    <w:rsid w:val="0080598F"/>
    <w:rsid w:val="00806636"/>
    <w:rsid w:val="00806C1C"/>
    <w:rsid w:val="00810660"/>
    <w:rsid w:val="00811546"/>
    <w:rsid w:val="00813792"/>
    <w:rsid w:val="00814157"/>
    <w:rsid w:val="00814235"/>
    <w:rsid w:val="00814909"/>
    <w:rsid w:val="00815335"/>
    <w:rsid w:val="008160B4"/>
    <w:rsid w:val="0081622D"/>
    <w:rsid w:val="008162E2"/>
    <w:rsid w:val="00817AC1"/>
    <w:rsid w:val="008203C9"/>
    <w:rsid w:val="00820D14"/>
    <w:rsid w:val="00822018"/>
    <w:rsid w:val="00822A71"/>
    <w:rsid w:val="008234CA"/>
    <w:rsid w:val="00825297"/>
    <w:rsid w:val="00826486"/>
    <w:rsid w:val="00826B8A"/>
    <w:rsid w:val="00826CE7"/>
    <w:rsid w:val="00830C65"/>
    <w:rsid w:val="00831400"/>
    <w:rsid w:val="00833768"/>
    <w:rsid w:val="008339B6"/>
    <w:rsid w:val="00833B5A"/>
    <w:rsid w:val="00833FFD"/>
    <w:rsid w:val="00834FA1"/>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2F01"/>
    <w:rsid w:val="0086411C"/>
    <w:rsid w:val="00864888"/>
    <w:rsid w:val="00864BA9"/>
    <w:rsid w:val="00864C9E"/>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87FB3"/>
    <w:rsid w:val="00890329"/>
    <w:rsid w:val="0089051F"/>
    <w:rsid w:val="008915B8"/>
    <w:rsid w:val="008926E9"/>
    <w:rsid w:val="00892CF4"/>
    <w:rsid w:val="008935A4"/>
    <w:rsid w:val="008935EA"/>
    <w:rsid w:val="008938F7"/>
    <w:rsid w:val="00894A2A"/>
    <w:rsid w:val="00894C0A"/>
    <w:rsid w:val="008956F3"/>
    <w:rsid w:val="00896E33"/>
    <w:rsid w:val="0089768E"/>
    <w:rsid w:val="00897A35"/>
    <w:rsid w:val="008A0C63"/>
    <w:rsid w:val="008A0D8D"/>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FB6"/>
    <w:rsid w:val="008B6A55"/>
    <w:rsid w:val="008C0D8C"/>
    <w:rsid w:val="008C3652"/>
    <w:rsid w:val="008C3C41"/>
    <w:rsid w:val="008C3EA4"/>
    <w:rsid w:val="008C4C3D"/>
    <w:rsid w:val="008C514F"/>
    <w:rsid w:val="008C5E9C"/>
    <w:rsid w:val="008C6BFD"/>
    <w:rsid w:val="008C6C3F"/>
    <w:rsid w:val="008D0EA0"/>
    <w:rsid w:val="008D274C"/>
    <w:rsid w:val="008D34A3"/>
    <w:rsid w:val="008D34C7"/>
    <w:rsid w:val="008D3F73"/>
    <w:rsid w:val="008D4553"/>
    <w:rsid w:val="008D469D"/>
    <w:rsid w:val="008D4ABD"/>
    <w:rsid w:val="008D65F0"/>
    <w:rsid w:val="008D6621"/>
    <w:rsid w:val="008D6AF1"/>
    <w:rsid w:val="008D7AD7"/>
    <w:rsid w:val="008D7EC3"/>
    <w:rsid w:val="008E02A2"/>
    <w:rsid w:val="008E21C6"/>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61"/>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06C1"/>
    <w:rsid w:val="0092270E"/>
    <w:rsid w:val="00922DD3"/>
    <w:rsid w:val="00925CA7"/>
    <w:rsid w:val="00926892"/>
    <w:rsid w:val="00926FB9"/>
    <w:rsid w:val="0093160E"/>
    <w:rsid w:val="009317F3"/>
    <w:rsid w:val="00932660"/>
    <w:rsid w:val="00932A4F"/>
    <w:rsid w:val="00932EFC"/>
    <w:rsid w:val="00933259"/>
    <w:rsid w:val="00933900"/>
    <w:rsid w:val="00933A52"/>
    <w:rsid w:val="0093634B"/>
    <w:rsid w:val="009367C4"/>
    <w:rsid w:val="009401FE"/>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4EF2"/>
    <w:rsid w:val="009559DC"/>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27A"/>
    <w:rsid w:val="00964571"/>
    <w:rsid w:val="009646D9"/>
    <w:rsid w:val="009649E8"/>
    <w:rsid w:val="00965FAB"/>
    <w:rsid w:val="00970428"/>
    <w:rsid w:val="0097137C"/>
    <w:rsid w:val="00971400"/>
    <w:rsid w:val="009718F0"/>
    <w:rsid w:val="00972281"/>
    <w:rsid w:val="009754C2"/>
    <w:rsid w:val="0097624D"/>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B2D"/>
    <w:rsid w:val="009A3DC5"/>
    <w:rsid w:val="009A45DC"/>
    <w:rsid w:val="009A4DA2"/>
    <w:rsid w:val="009A501A"/>
    <w:rsid w:val="009A6055"/>
    <w:rsid w:val="009B10CE"/>
    <w:rsid w:val="009B120E"/>
    <w:rsid w:val="009B1A55"/>
    <w:rsid w:val="009B2E78"/>
    <w:rsid w:val="009B377D"/>
    <w:rsid w:val="009B3B61"/>
    <w:rsid w:val="009B4899"/>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10B7"/>
    <w:rsid w:val="009E4060"/>
    <w:rsid w:val="009E5AAA"/>
    <w:rsid w:val="009E7772"/>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72F"/>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230"/>
    <w:rsid w:val="00A17339"/>
    <w:rsid w:val="00A174B4"/>
    <w:rsid w:val="00A20537"/>
    <w:rsid w:val="00A20870"/>
    <w:rsid w:val="00A21186"/>
    <w:rsid w:val="00A212DD"/>
    <w:rsid w:val="00A21328"/>
    <w:rsid w:val="00A227EB"/>
    <w:rsid w:val="00A22D6B"/>
    <w:rsid w:val="00A25E48"/>
    <w:rsid w:val="00A25E7D"/>
    <w:rsid w:val="00A31105"/>
    <w:rsid w:val="00A316CF"/>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D42"/>
    <w:rsid w:val="00A62ECC"/>
    <w:rsid w:val="00A62F71"/>
    <w:rsid w:val="00A65294"/>
    <w:rsid w:val="00A65386"/>
    <w:rsid w:val="00A6569A"/>
    <w:rsid w:val="00A65A82"/>
    <w:rsid w:val="00A65AFB"/>
    <w:rsid w:val="00A66AA1"/>
    <w:rsid w:val="00A6776F"/>
    <w:rsid w:val="00A67C37"/>
    <w:rsid w:val="00A67F6C"/>
    <w:rsid w:val="00A70A0B"/>
    <w:rsid w:val="00A73029"/>
    <w:rsid w:val="00A734FB"/>
    <w:rsid w:val="00A737B7"/>
    <w:rsid w:val="00A7471B"/>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25E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17E7"/>
    <w:rsid w:val="00AE3EC9"/>
    <w:rsid w:val="00AE4B44"/>
    <w:rsid w:val="00AE60B2"/>
    <w:rsid w:val="00AE65F9"/>
    <w:rsid w:val="00AE6BB6"/>
    <w:rsid w:val="00AE7017"/>
    <w:rsid w:val="00AF007E"/>
    <w:rsid w:val="00AF0DAF"/>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AF7909"/>
    <w:rsid w:val="00B00362"/>
    <w:rsid w:val="00B008CC"/>
    <w:rsid w:val="00B009D8"/>
    <w:rsid w:val="00B01A85"/>
    <w:rsid w:val="00B01E91"/>
    <w:rsid w:val="00B046FE"/>
    <w:rsid w:val="00B0486B"/>
    <w:rsid w:val="00B056BB"/>
    <w:rsid w:val="00B0660F"/>
    <w:rsid w:val="00B073DD"/>
    <w:rsid w:val="00B10B0D"/>
    <w:rsid w:val="00B10EE8"/>
    <w:rsid w:val="00B12095"/>
    <w:rsid w:val="00B129D5"/>
    <w:rsid w:val="00B13ABC"/>
    <w:rsid w:val="00B147D6"/>
    <w:rsid w:val="00B14FD7"/>
    <w:rsid w:val="00B167BD"/>
    <w:rsid w:val="00B17E50"/>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40D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65E"/>
    <w:rsid w:val="00B547F0"/>
    <w:rsid w:val="00B54F5B"/>
    <w:rsid w:val="00B55394"/>
    <w:rsid w:val="00B5594E"/>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2A8"/>
    <w:rsid w:val="00B92652"/>
    <w:rsid w:val="00B92845"/>
    <w:rsid w:val="00B94BC5"/>
    <w:rsid w:val="00B950EA"/>
    <w:rsid w:val="00B951FA"/>
    <w:rsid w:val="00B96705"/>
    <w:rsid w:val="00B96CFA"/>
    <w:rsid w:val="00BA0402"/>
    <w:rsid w:val="00BA2971"/>
    <w:rsid w:val="00BA3F36"/>
    <w:rsid w:val="00BA4074"/>
    <w:rsid w:val="00BA4300"/>
    <w:rsid w:val="00BA444E"/>
    <w:rsid w:val="00BA4FFC"/>
    <w:rsid w:val="00BA5687"/>
    <w:rsid w:val="00BA6395"/>
    <w:rsid w:val="00BA6E34"/>
    <w:rsid w:val="00BA7403"/>
    <w:rsid w:val="00BB09C6"/>
    <w:rsid w:val="00BB0F50"/>
    <w:rsid w:val="00BB16A4"/>
    <w:rsid w:val="00BB1C3F"/>
    <w:rsid w:val="00BB22FE"/>
    <w:rsid w:val="00BB3160"/>
    <w:rsid w:val="00BB3336"/>
    <w:rsid w:val="00BB3F42"/>
    <w:rsid w:val="00BB4346"/>
    <w:rsid w:val="00BB497E"/>
    <w:rsid w:val="00BB529D"/>
    <w:rsid w:val="00BB61FF"/>
    <w:rsid w:val="00BB6400"/>
    <w:rsid w:val="00BB7489"/>
    <w:rsid w:val="00BC00FA"/>
    <w:rsid w:val="00BC239E"/>
    <w:rsid w:val="00BC3097"/>
    <w:rsid w:val="00BC3E68"/>
    <w:rsid w:val="00BC4851"/>
    <w:rsid w:val="00BC6544"/>
    <w:rsid w:val="00BC6FDC"/>
    <w:rsid w:val="00BD0C91"/>
    <w:rsid w:val="00BD0E15"/>
    <w:rsid w:val="00BD0F81"/>
    <w:rsid w:val="00BD101D"/>
    <w:rsid w:val="00BD3BB6"/>
    <w:rsid w:val="00BD5EE0"/>
    <w:rsid w:val="00BD61C5"/>
    <w:rsid w:val="00BD667B"/>
    <w:rsid w:val="00BD68D0"/>
    <w:rsid w:val="00BD6D20"/>
    <w:rsid w:val="00BD6E48"/>
    <w:rsid w:val="00BE1C32"/>
    <w:rsid w:val="00BE2041"/>
    <w:rsid w:val="00BE2CC9"/>
    <w:rsid w:val="00BE4057"/>
    <w:rsid w:val="00BE46D7"/>
    <w:rsid w:val="00BE6331"/>
    <w:rsid w:val="00BE697E"/>
    <w:rsid w:val="00BE6BB9"/>
    <w:rsid w:val="00BE6E4B"/>
    <w:rsid w:val="00BE6F55"/>
    <w:rsid w:val="00BE7209"/>
    <w:rsid w:val="00BE72FF"/>
    <w:rsid w:val="00BE795A"/>
    <w:rsid w:val="00BE7DC0"/>
    <w:rsid w:val="00BF1DA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3FCD"/>
    <w:rsid w:val="00C14A29"/>
    <w:rsid w:val="00C14E41"/>
    <w:rsid w:val="00C15281"/>
    <w:rsid w:val="00C15598"/>
    <w:rsid w:val="00C15AFE"/>
    <w:rsid w:val="00C15CFF"/>
    <w:rsid w:val="00C164C1"/>
    <w:rsid w:val="00C166C1"/>
    <w:rsid w:val="00C168B9"/>
    <w:rsid w:val="00C16AF9"/>
    <w:rsid w:val="00C172F2"/>
    <w:rsid w:val="00C207FE"/>
    <w:rsid w:val="00C20903"/>
    <w:rsid w:val="00C20CC8"/>
    <w:rsid w:val="00C211C9"/>
    <w:rsid w:val="00C21931"/>
    <w:rsid w:val="00C22214"/>
    <w:rsid w:val="00C22A6A"/>
    <w:rsid w:val="00C23366"/>
    <w:rsid w:val="00C2385E"/>
    <w:rsid w:val="00C2412F"/>
    <w:rsid w:val="00C242AA"/>
    <w:rsid w:val="00C249FC"/>
    <w:rsid w:val="00C259A0"/>
    <w:rsid w:val="00C25F2C"/>
    <w:rsid w:val="00C27A9B"/>
    <w:rsid w:val="00C30140"/>
    <w:rsid w:val="00C30498"/>
    <w:rsid w:val="00C3099E"/>
    <w:rsid w:val="00C3266D"/>
    <w:rsid w:val="00C32B75"/>
    <w:rsid w:val="00C334B1"/>
    <w:rsid w:val="00C3374F"/>
    <w:rsid w:val="00C3461E"/>
    <w:rsid w:val="00C356BA"/>
    <w:rsid w:val="00C35F06"/>
    <w:rsid w:val="00C367C5"/>
    <w:rsid w:val="00C36C4F"/>
    <w:rsid w:val="00C3726C"/>
    <w:rsid w:val="00C4042D"/>
    <w:rsid w:val="00C404A6"/>
    <w:rsid w:val="00C41B31"/>
    <w:rsid w:val="00C421E3"/>
    <w:rsid w:val="00C42F5A"/>
    <w:rsid w:val="00C43624"/>
    <w:rsid w:val="00C43EFB"/>
    <w:rsid w:val="00C44C0F"/>
    <w:rsid w:val="00C466DF"/>
    <w:rsid w:val="00C477E7"/>
    <w:rsid w:val="00C5271E"/>
    <w:rsid w:val="00C52D21"/>
    <w:rsid w:val="00C52F78"/>
    <w:rsid w:val="00C531B0"/>
    <w:rsid w:val="00C5390C"/>
    <w:rsid w:val="00C56A47"/>
    <w:rsid w:val="00C56D1B"/>
    <w:rsid w:val="00C609FB"/>
    <w:rsid w:val="00C60F71"/>
    <w:rsid w:val="00C61ACF"/>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81"/>
    <w:rsid w:val="00C819C8"/>
    <w:rsid w:val="00C83810"/>
    <w:rsid w:val="00C83BD6"/>
    <w:rsid w:val="00C8509E"/>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528A"/>
    <w:rsid w:val="00CA529F"/>
    <w:rsid w:val="00CA5526"/>
    <w:rsid w:val="00CA6D97"/>
    <w:rsid w:val="00CB2520"/>
    <w:rsid w:val="00CB2AA8"/>
    <w:rsid w:val="00CB2B1E"/>
    <w:rsid w:val="00CB2F59"/>
    <w:rsid w:val="00CB3D69"/>
    <w:rsid w:val="00CB4D1B"/>
    <w:rsid w:val="00CB4DEB"/>
    <w:rsid w:val="00CB5348"/>
    <w:rsid w:val="00CB7BE8"/>
    <w:rsid w:val="00CC0736"/>
    <w:rsid w:val="00CC0B19"/>
    <w:rsid w:val="00CC0EFB"/>
    <w:rsid w:val="00CC0F5D"/>
    <w:rsid w:val="00CC1749"/>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5E3"/>
    <w:rsid w:val="00CF26E8"/>
    <w:rsid w:val="00CF36C7"/>
    <w:rsid w:val="00CF5273"/>
    <w:rsid w:val="00CF53F3"/>
    <w:rsid w:val="00CF6872"/>
    <w:rsid w:val="00CF7463"/>
    <w:rsid w:val="00D01D44"/>
    <w:rsid w:val="00D034BC"/>
    <w:rsid w:val="00D04414"/>
    <w:rsid w:val="00D050F5"/>
    <w:rsid w:val="00D057F1"/>
    <w:rsid w:val="00D06192"/>
    <w:rsid w:val="00D0687F"/>
    <w:rsid w:val="00D069E2"/>
    <w:rsid w:val="00D0787B"/>
    <w:rsid w:val="00D07949"/>
    <w:rsid w:val="00D07FA9"/>
    <w:rsid w:val="00D12E66"/>
    <w:rsid w:val="00D12F6C"/>
    <w:rsid w:val="00D13336"/>
    <w:rsid w:val="00D14A34"/>
    <w:rsid w:val="00D14AD6"/>
    <w:rsid w:val="00D15417"/>
    <w:rsid w:val="00D15E00"/>
    <w:rsid w:val="00D15E94"/>
    <w:rsid w:val="00D1622B"/>
    <w:rsid w:val="00D164DA"/>
    <w:rsid w:val="00D16C5C"/>
    <w:rsid w:val="00D212F2"/>
    <w:rsid w:val="00D22524"/>
    <w:rsid w:val="00D22F81"/>
    <w:rsid w:val="00D23844"/>
    <w:rsid w:val="00D243AD"/>
    <w:rsid w:val="00D24AA2"/>
    <w:rsid w:val="00D24CE0"/>
    <w:rsid w:val="00D25B4A"/>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4A4"/>
    <w:rsid w:val="00D4362B"/>
    <w:rsid w:val="00D4429F"/>
    <w:rsid w:val="00D45DD8"/>
    <w:rsid w:val="00D4702A"/>
    <w:rsid w:val="00D5091B"/>
    <w:rsid w:val="00D50C77"/>
    <w:rsid w:val="00D50E7E"/>
    <w:rsid w:val="00D515CA"/>
    <w:rsid w:val="00D53630"/>
    <w:rsid w:val="00D549FA"/>
    <w:rsid w:val="00D54F3F"/>
    <w:rsid w:val="00D55123"/>
    <w:rsid w:val="00D55D40"/>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4E2"/>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CD5"/>
    <w:rsid w:val="00D808A6"/>
    <w:rsid w:val="00D81095"/>
    <w:rsid w:val="00D817D4"/>
    <w:rsid w:val="00D821FE"/>
    <w:rsid w:val="00D82387"/>
    <w:rsid w:val="00D8241E"/>
    <w:rsid w:val="00D82FF4"/>
    <w:rsid w:val="00D83760"/>
    <w:rsid w:val="00D8519A"/>
    <w:rsid w:val="00D8526B"/>
    <w:rsid w:val="00D8580C"/>
    <w:rsid w:val="00D877C6"/>
    <w:rsid w:val="00D877F9"/>
    <w:rsid w:val="00D908C9"/>
    <w:rsid w:val="00D92276"/>
    <w:rsid w:val="00D92D20"/>
    <w:rsid w:val="00D92F97"/>
    <w:rsid w:val="00D936DC"/>
    <w:rsid w:val="00D93775"/>
    <w:rsid w:val="00D953C0"/>
    <w:rsid w:val="00D967E4"/>
    <w:rsid w:val="00D97854"/>
    <w:rsid w:val="00DA1D24"/>
    <w:rsid w:val="00DA1F42"/>
    <w:rsid w:val="00DA378F"/>
    <w:rsid w:val="00DA3F0D"/>
    <w:rsid w:val="00DA43CA"/>
    <w:rsid w:val="00DA501B"/>
    <w:rsid w:val="00DA52D4"/>
    <w:rsid w:val="00DA5500"/>
    <w:rsid w:val="00DA635C"/>
    <w:rsid w:val="00DA75B7"/>
    <w:rsid w:val="00DA7A05"/>
    <w:rsid w:val="00DB0D80"/>
    <w:rsid w:val="00DB1191"/>
    <w:rsid w:val="00DB20D4"/>
    <w:rsid w:val="00DB3162"/>
    <w:rsid w:val="00DB398F"/>
    <w:rsid w:val="00DB3C6D"/>
    <w:rsid w:val="00DB3EEA"/>
    <w:rsid w:val="00DB4361"/>
    <w:rsid w:val="00DB48EE"/>
    <w:rsid w:val="00DB4BE5"/>
    <w:rsid w:val="00DB5103"/>
    <w:rsid w:val="00DB562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302"/>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2147"/>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798"/>
    <w:rsid w:val="00E058B5"/>
    <w:rsid w:val="00E05A5E"/>
    <w:rsid w:val="00E06077"/>
    <w:rsid w:val="00E06BA9"/>
    <w:rsid w:val="00E10492"/>
    <w:rsid w:val="00E10B3C"/>
    <w:rsid w:val="00E1131C"/>
    <w:rsid w:val="00E11AC1"/>
    <w:rsid w:val="00E11D32"/>
    <w:rsid w:val="00E11F9F"/>
    <w:rsid w:val="00E12097"/>
    <w:rsid w:val="00E1277B"/>
    <w:rsid w:val="00E129CC"/>
    <w:rsid w:val="00E12EC1"/>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687A"/>
    <w:rsid w:val="00E26E35"/>
    <w:rsid w:val="00E27BB9"/>
    <w:rsid w:val="00E3109B"/>
    <w:rsid w:val="00E31FC9"/>
    <w:rsid w:val="00E32292"/>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4EF8"/>
    <w:rsid w:val="00E5505D"/>
    <w:rsid w:val="00E553C1"/>
    <w:rsid w:val="00E564AB"/>
    <w:rsid w:val="00E571AB"/>
    <w:rsid w:val="00E57E52"/>
    <w:rsid w:val="00E601B2"/>
    <w:rsid w:val="00E6056C"/>
    <w:rsid w:val="00E612B4"/>
    <w:rsid w:val="00E6247C"/>
    <w:rsid w:val="00E62675"/>
    <w:rsid w:val="00E643FE"/>
    <w:rsid w:val="00E6458D"/>
    <w:rsid w:val="00E64F61"/>
    <w:rsid w:val="00E665CA"/>
    <w:rsid w:val="00E700B5"/>
    <w:rsid w:val="00E701F6"/>
    <w:rsid w:val="00E70C82"/>
    <w:rsid w:val="00E729F0"/>
    <w:rsid w:val="00E73990"/>
    <w:rsid w:val="00E74B34"/>
    <w:rsid w:val="00E77196"/>
    <w:rsid w:val="00E7796D"/>
    <w:rsid w:val="00E779DB"/>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1DD"/>
    <w:rsid w:val="00E91635"/>
    <w:rsid w:val="00E91D5D"/>
    <w:rsid w:val="00E929A8"/>
    <w:rsid w:val="00E939B0"/>
    <w:rsid w:val="00E93AA1"/>
    <w:rsid w:val="00E94AF3"/>
    <w:rsid w:val="00E9573A"/>
    <w:rsid w:val="00E95B2B"/>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0206"/>
    <w:rsid w:val="00EE0680"/>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293C"/>
    <w:rsid w:val="00F1336B"/>
    <w:rsid w:val="00F13D9E"/>
    <w:rsid w:val="00F1449D"/>
    <w:rsid w:val="00F15165"/>
    <w:rsid w:val="00F15910"/>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D0B"/>
    <w:rsid w:val="00F51395"/>
    <w:rsid w:val="00F53679"/>
    <w:rsid w:val="00F543F3"/>
    <w:rsid w:val="00F559C3"/>
    <w:rsid w:val="00F56C5B"/>
    <w:rsid w:val="00F57B78"/>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2E4"/>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0A5"/>
    <w:rsid w:val="00FB14CF"/>
    <w:rsid w:val="00FB26AC"/>
    <w:rsid w:val="00FB2F69"/>
    <w:rsid w:val="00FB38F0"/>
    <w:rsid w:val="00FB5664"/>
    <w:rsid w:val="00FB6530"/>
    <w:rsid w:val="00FB7140"/>
    <w:rsid w:val="00FB7BE9"/>
    <w:rsid w:val="00FB7C1B"/>
    <w:rsid w:val="00FC005E"/>
    <w:rsid w:val="00FC18CA"/>
    <w:rsid w:val="00FC1D97"/>
    <w:rsid w:val="00FC278E"/>
    <w:rsid w:val="00FC34D3"/>
    <w:rsid w:val="00FC3806"/>
    <w:rsid w:val="00FC3E7A"/>
    <w:rsid w:val="00FC4417"/>
    <w:rsid w:val="00FC48BC"/>
    <w:rsid w:val="00FC4985"/>
    <w:rsid w:val="00FC4F9E"/>
    <w:rsid w:val="00FC5BDD"/>
    <w:rsid w:val="00FC607A"/>
    <w:rsid w:val="00FC61F3"/>
    <w:rsid w:val="00FD00D1"/>
    <w:rsid w:val="00FD1902"/>
    <w:rsid w:val="00FD1BFB"/>
    <w:rsid w:val="00FD222F"/>
    <w:rsid w:val="00FD2857"/>
    <w:rsid w:val="00FD2C28"/>
    <w:rsid w:val="00FD41BF"/>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738"/>
    <w:pPr>
      <w:spacing w:after="200" w:line="276" w:lineRule="auto"/>
    </w:pPr>
    <w:rPr>
      <w:sz w:val="22"/>
      <w:szCs w:val="22"/>
      <w:lang w:eastAsia="en-US"/>
    </w:rPr>
  </w:style>
  <w:style w:type="paragraph" w:styleId="Nagwek1">
    <w:name w:val="heading 1"/>
    <w:basedOn w:val="Normalny"/>
    <w:next w:val="Normalny"/>
    <w:link w:val="Nagwek1Znak"/>
    <w:uiPriority w:val="9"/>
    <w:qFormat/>
    <w:rsid w:val="00E911DD"/>
    <w:pPr>
      <w:keepNext/>
      <w:spacing w:before="240" w:after="60"/>
      <w:outlineLvl w:val="0"/>
    </w:pPr>
    <w:rPr>
      <w:rFonts w:ascii="Arial" w:eastAsia="Times New Roman" w:hAnsi="Arial"/>
      <w:b/>
      <w:bCs/>
      <w:kern w:val="32"/>
      <w:sz w:val="28"/>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E911DD"/>
    <w:rPr>
      <w:rFonts w:ascii="Arial" w:eastAsia="Times New Roman" w:hAnsi="Arial"/>
      <w:b/>
      <w:bCs/>
      <w:kern w:val="32"/>
      <w:sz w:val="28"/>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 w:type="character" w:styleId="Nierozpoznanawzmianka">
    <w:name w:val="Unresolved Mention"/>
    <w:basedOn w:val="Domylnaczcionkaakapitu"/>
    <w:uiPriority w:val="99"/>
    <w:semiHidden/>
    <w:unhideWhenUsed/>
    <w:rsid w:val="003E7238"/>
    <w:rPr>
      <w:color w:val="605E5C"/>
      <w:shd w:val="clear" w:color="auto" w:fill="E1DFDD"/>
    </w:rPr>
  </w:style>
  <w:style w:type="paragraph" w:styleId="Tytu">
    <w:name w:val="Title"/>
    <w:basedOn w:val="Normalny"/>
    <w:next w:val="Normalny"/>
    <w:link w:val="TytuZnak"/>
    <w:uiPriority w:val="10"/>
    <w:qFormat/>
    <w:rsid w:val="009559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59DC"/>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9559D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9559DC"/>
    <w:rPr>
      <w:rFonts w:asciiTheme="minorHAnsi" w:eastAsiaTheme="minorEastAsia" w:hAnsiTheme="minorHAnsi" w:cstheme="minorBidi"/>
      <w:color w:val="5A5A5A" w:themeColor="text1" w:themeTint="A5"/>
      <w:spacing w:val="15"/>
      <w:sz w:val="22"/>
      <w:szCs w:val="22"/>
      <w:lang w:eastAsia="en-US"/>
    </w:rPr>
  </w:style>
  <w:style w:type="character" w:customStyle="1" w:styleId="diff--ux1av">
    <w:name w:val="diff--ux1av"/>
    <w:basedOn w:val="Domylnaczcionkaakapitu"/>
    <w:rsid w:val="00077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63086325">
      <w:bodyDiv w:val="1"/>
      <w:marLeft w:val="0"/>
      <w:marRight w:val="0"/>
      <w:marTop w:val="0"/>
      <w:marBottom w:val="0"/>
      <w:divBdr>
        <w:top w:val="none" w:sz="0" w:space="0" w:color="auto"/>
        <w:left w:val="none" w:sz="0" w:space="0" w:color="auto"/>
        <w:bottom w:val="none" w:sz="0" w:space="0" w:color="auto"/>
        <w:right w:val="none" w:sz="0" w:space="0" w:color="auto"/>
      </w:divBdr>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78256238">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1911</TotalTime>
  <Pages>30</Pages>
  <Words>5527</Words>
  <Characters>33168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250</cp:revision>
  <cp:lastPrinted>2025-11-25T08:00:00Z</cp:lastPrinted>
  <dcterms:created xsi:type="dcterms:W3CDTF">2023-05-17T07:07:00Z</dcterms:created>
  <dcterms:modified xsi:type="dcterms:W3CDTF">2026-01-12T19:38:00Z</dcterms:modified>
</cp:coreProperties>
</file>